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57D76">
      <w:pPr>
        <w:pStyle w:val="7"/>
        <w:spacing w:beforeAutospacing="0" w:after="450" w:afterAutospacing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Технологическая карта урока</w:t>
      </w:r>
    </w:p>
    <w:tbl>
      <w:tblPr>
        <w:tblStyle w:val="8"/>
        <w:tblW w:w="14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9"/>
        <w:gridCol w:w="11570"/>
      </w:tblGrid>
      <w:tr w14:paraId="34BB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9" w:type="dxa"/>
          </w:tcPr>
          <w:p w14:paraId="59AD64E3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ФИО педагога</w:t>
            </w:r>
          </w:p>
        </w:tc>
        <w:tc>
          <w:tcPr>
            <w:tcW w:w="11570" w:type="dxa"/>
          </w:tcPr>
          <w:p w14:paraId="0A829C9F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Исмагилова Румия Агзямовна</w:t>
            </w:r>
          </w:p>
        </w:tc>
      </w:tr>
      <w:tr w14:paraId="4779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269" w:type="dxa"/>
          </w:tcPr>
          <w:p w14:paraId="6D44EFC5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Предметная область</w:t>
            </w:r>
          </w:p>
        </w:tc>
        <w:tc>
          <w:tcPr>
            <w:tcW w:w="11570" w:type="dxa"/>
          </w:tcPr>
          <w:p w14:paraId="2F670503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татар</w:t>
            </w:r>
            <w:r>
              <w:rPr>
                <w:sz w:val="28"/>
                <w:szCs w:val="28"/>
              </w:rPr>
              <w:t>ский язык </w:t>
            </w:r>
          </w:p>
        </w:tc>
      </w:tr>
      <w:tr w14:paraId="49E08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269" w:type="dxa"/>
          </w:tcPr>
          <w:p w14:paraId="7C724B55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Класс</w:t>
            </w:r>
          </w:p>
          <w:p w14:paraId="090FBA86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1570" w:type="dxa"/>
          </w:tcPr>
          <w:p w14:paraId="6829BBA8">
            <w:pPr>
              <w:pStyle w:val="7"/>
              <w:spacing w:beforeAutospacing="0" w:afterAutospacing="0"/>
              <w:textAlignment w:val="baseline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bookmarkStart w:id="0" w:name="_GoBack"/>
            <w:bookmarkEnd w:id="0"/>
          </w:p>
        </w:tc>
      </w:tr>
      <w:tr w14:paraId="25DF1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69" w:type="dxa"/>
          </w:tcPr>
          <w:p w14:paraId="4CE51A32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</w:t>
            </w:r>
          </w:p>
          <w:p w14:paraId="74751CFB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1570" w:type="dxa"/>
          </w:tcPr>
          <w:p w14:paraId="1148FEAE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Моя семья</w:t>
            </w:r>
          </w:p>
        </w:tc>
      </w:tr>
      <w:tr w14:paraId="4150D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69" w:type="dxa"/>
          </w:tcPr>
          <w:p w14:paraId="56F2256F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11570" w:type="dxa"/>
          </w:tcPr>
          <w:p w14:paraId="19D3B65D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изучение нового материала</w:t>
            </w:r>
            <w:r>
              <w:rPr>
                <w:sz w:val="28"/>
                <w:szCs w:val="28"/>
              </w:rPr>
              <w:t> </w:t>
            </w:r>
          </w:p>
        </w:tc>
      </w:tr>
      <w:tr w14:paraId="261E2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69" w:type="dxa"/>
            <w:shd w:val="clear" w:color="auto" w:fill="auto"/>
          </w:tcPr>
          <w:p w14:paraId="1E8CA35A">
            <w:pPr>
              <w:pStyle w:val="7"/>
              <w:spacing w:beforeAutospacing="0" w:afterAutospacing="0"/>
              <w:textAlignment w:val="baseline"/>
            </w:pPr>
            <w:r>
              <w:rPr>
                <w:b/>
                <w:bCs/>
                <w:sz w:val="28"/>
                <w:szCs w:val="28"/>
              </w:rPr>
              <w:t>Технологии</w:t>
            </w:r>
            <w:r>
              <w:t>  </w:t>
            </w:r>
          </w:p>
          <w:p w14:paraId="1500CC6E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570" w:type="dxa"/>
            <w:shd w:val="clear" w:color="auto" w:fill="auto"/>
          </w:tcPr>
          <w:p w14:paraId="695E3B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 с элементами традиционных и игровых технологий; деятельностный подход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</w:tr>
      <w:tr w14:paraId="650E6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69" w:type="dxa"/>
          </w:tcPr>
          <w:p w14:paraId="59FB2FBB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Цел</w:t>
            </w:r>
            <w:r>
              <w:rPr>
                <w:b/>
                <w:bCs/>
                <w:sz w:val="28"/>
                <w:szCs w:val="28"/>
                <w:lang w:val="ru-RU"/>
              </w:rPr>
              <w:t>и урока</w:t>
            </w:r>
          </w:p>
          <w:p w14:paraId="5E588AD3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1570" w:type="dxa"/>
          </w:tcPr>
          <w:p w14:paraId="0A4C70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способствовать формированию и развитию речевых  компетенций на татарском языке, грамматически правильно, выразительно высказывать свои мысли в устной форме;</w:t>
            </w:r>
          </w:p>
          <w:p w14:paraId="0691779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продолжить работу над артикуляцией букв татарского алфавита и с особенностями их призношения;</w:t>
            </w:r>
          </w:p>
          <w:p w14:paraId="676A2EC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-способствовать формированию и развитию языковых норм литературного татарского языка   и орфографически верно передавать их на письме.</w:t>
            </w:r>
          </w:p>
          <w:p w14:paraId="5DF5FC5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развивать связную речь, внимание, память, логическое мышление.</w:t>
            </w:r>
          </w:p>
          <w:p w14:paraId="64DA0A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способствовать формированию культурных и семейных ценностей, уважению, чувства любви и гордости за свою семью, чуткого отношения к старшим и родителям; интереса к изучению родного(татарского языка)</w:t>
            </w:r>
          </w:p>
        </w:tc>
      </w:tr>
      <w:tr w14:paraId="10053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69" w:type="dxa"/>
          </w:tcPr>
          <w:p w14:paraId="2ADB5886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Планируемые образовательные результаты</w:t>
            </w:r>
          </w:p>
        </w:tc>
        <w:tc>
          <w:tcPr>
            <w:tcW w:w="11570" w:type="dxa"/>
          </w:tcPr>
          <w:p w14:paraId="31A33DF0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Личностные УУД:</w:t>
            </w:r>
          </w:p>
          <w:p w14:paraId="17C310B8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  <w:lang w:val="ru-RU"/>
              </w:rPr>
              <w:t>понимание значимости приобретённых знаний и умений; и использование их в учебной деятельности и на практике; уважительно относиться к русскому и татарскому языкам; правильное написание букв, аккуратный подчерк;</w:t>
            </w:r>
          </w:p>
          <w:p w14:paraId="39588C78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дают</w:t>
            </w:r>
            <w:r>
              <w:rPr>
                <w:sz w:val="28"/>
                <w:szCs w:val="28"/>
                <w:lang w:val="ru-RU"/>
              </w:rPr>
              <w:t xml:space="preserve"> самооценку;</w:t>
            </w:r>
          </w:p>
          <w:p w14:paraId="0CBD7843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Метапредметные УУД:</w:t>
            </w:r>
          </w:p>
          <w:p w14:paraId="06CAB3C7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tt-RU"/>
              </w:rPr>
              <w:t>Р</w:t>
            </w:r>
            <w:r>
              <w:rPr>
                <w:b/>
                <w:bCs/>
                <w:sz w:val="28"/>
                <w:szCs w:val="28"/>
                <w:lang w:val="ru-RU"/>
              </w:rPr>
              <w:t>егулятивные</w:t>
            </w:r>
          </w:p>
          <w:p w14:paraId="76CFE658">
            <w:pPr>
              <w:pStyle w:val="7"/>
              <w:spacing w:beforeAutospacing="0" w:afterAutospacing="0"/>
              <w:textAlignment w:val="baseline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  <w:lang w:val="ru-RU"/>
              </w:rPr>
              <w:t>понимание того, какая ситуация создаётся</w:t>
            </w:r>
          </w:p>
          <w:p w14:paraId="652AC374">
            <w:pPr>
              <w:pStyle w:val="10"/>
              <w:suppressAutoHyphens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учебные действия, руководствуясь изученными правилами и в соответствии с выбранным алгоритмом или инструкциями учителя;</w:t>
            </w:r>
          </w:p>
          <w:p w14:paraId="60D890A1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научатся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 ответы на вопросы, используя свой жизненный опыт и информацию, полученную на уроке;</w:t>
            </w:r>
          </w:p>
          <w:p w14:paraId="7A19A7FC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ru-RU"/>
              </w:rPr>
              <w:t>Познавательные</w:t>
            </w:r>
          </w:p>
          <w:p w14:paraId="3204A6B2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установление причинно-следственных связей между группами слов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старшее поколение, родители, дети), построение логической цепи рассуждения;</w:t>
            </w:r>
          </w:p>
          <w:p w14:paraId="402D7C84">
            <w:pPr>
              <w:pStyle w:val="10"/>
              <w:suppressAutoHyphens w:val="0"/>
              <w:spacing w:after="0" w:line="240" w:lineRule="auto"/>
              <w:ind w:left="140" w:hanging="140" w:hangingChars="5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делить слова на группы;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получат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возможность  находить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перевод слов, научатся</w:t>
            </w:r>
          </w:p>
          <w:p w14:paraId="40D18D49">
            <w:pPr>
              <w:pStyle w:val="10"/>
              <w:suppressAutoHyphens w:val="0"/>
              <w:spacing w:after="0" w:line="240" w:lineRule="auto"/>
              <w:ind w:left="140" w:hanging="140" w:hangingChars="5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применят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ь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внов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приобрет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нные знания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56C760F8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ru-RU"/>
              </w:rPr>
              <w:t>Коммуникативные</w:t>
            </w:r>
          </w:p>
          <w:p w14:paraId="1D216DF6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-понимание вопроса задания;</w:t>
            </w:r>
          </w:p>
          <w:p w14:paraId="79BC2AE5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умение отвечать на поставленные вопросы;</w:t>
            </w:r>
          </w:p>
          <w:p w14:paraId="71D6A7F5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-понимание того, что доказывается; </w:t>
            </w:r>
          </w:p>
          <w:p w14:paraId="1677610E">
            <w:pPr>
              <w:pStyle w:val="10"/>
              <w:suppressAutoHyphens w:val="0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договариваться и приходить к общему решению, работая в группе;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получат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возможность  научиться строить продуктивное взаимодействие и сотрудничество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в парах, группах;</w:t>
            </w:r>
          </w:p>
          <w:p w14:paraId="0BAC26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Предметные:</w:t>
            </w:r>
          </w:p>
          <w:p w14:paraId="13E3F91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лексического значения слова; </w:t>
            </w:r>
          </w:p>
          <w:p w14:paraId="5E53BB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-раскрывают значение пословиц;</w:t>
            </w:r>
          </w:p>
          <w:p w14:paraId="23181A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-владение знаниями о фонетических нормах татарского литературного языка, её функциях, о нормах речевого этикета в различных сферах и ситуациях общения;</w:t>
            </w:r>
          </w:p>
          <w:p w14:paraId="3F6EE6D4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tt-RU"/>
              </w:rPr>
              <w:t xml:space="preserve">- </w:t>
            </w:r>
            <w:r>
              <w:rPr>
                <w:i/>
                <w:sz w:val="28"/>
                <w:szCs w:val="28"/>
                <w:lang w:val="ru-RU"/>
              </w:rPr>
              <w:t xml:space="preserve">получат </w:t>
            </w:r>
            <w:r>
              <w:rPr>
                <w:sz w:val="28"/>
                <w:szCs w:val="28"/>
                <w:lang w:val="ru-RU"/>
              </w:rPr>
              <w:t xml:space="preserve">возможность  использовать </w:t>
            </w:r>
            <w:r>
              <w:rPr>
                <w:sz w:val="28"/>
                <w:szCs w:val="28"/>
                <w:lang w:val="tt-RU"/>
              </w:rPr>
              <w:t>изученные слова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при составлении</w:t>
            </w:r>
            <w:r>
              <w:rPr>
                <w:sz w:val="28"/>
                <w:szCs w:val="28"/>
                <w:lang w:val="ru-RU"/>
              </w:rPr>
              <w:t xml:space="preserve"> предложени</w:t>
            </w:r>
            <w:r>
              <w:rPr>
                <w:sz w:val="28"/>
                <w:szCs w:val="28"/>
                <w:lang w:val="tt-RU"/>
              </w:rPr>
              <w:t>й, текстов, диалогов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14:paraId="32B0D252">
            <w:pPr>
              <w:pStyle w:val="7"/>
              <w:spacing w:beforeAutospacing="0" w:afterAutospacing="0" w:line="360" w:lineRule="auto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tt-RU"/>
              </w:rPr>
              <w:t>-</w:t>
            </w:r>
            <w:r>
              <w:rPr>
                <w:sz w:val="28"/>
                <w:szCs w:val="28"/>
                <w:lang w:val="ru-RU"/>
              </w:rPr>
              <w:t xml:space="preserve"> выражают свои мысли в устной речи, слушать и понимать речь других;</w:t>
            </w:r>
            <w:r>
              <w:rPr>
                <w:color w:val="FF0000"/>
                <w:sz w:val="28"/>
                <w:szCs w:val="28"/>
              </w:rPr>
              <w:t> </w:t>
            </w:r>
          </w:p>
        </w:tc>
      </w:tr>
      <w:tr w14:paraId="08E42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69" w:type="dxa"/>
          </w:tcPr>
          <w:p w14:paraId="6694B968">
            <w:pPr>
              <w:pStyle w:val="7"/>
              <w:spacing w:beforeAutospacing="0" w:afterAutospacing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</w:t>
            </w:r>
            <w:r>
              <w:rPr>
                <w:b/>
                <w:bCs/>
                <w:sz w:val="28"/>
                <w:szCs w:val="28"/>
              </w:rPr>
              <w:t>борудование</w:t>
            </w:r>
          </w:p>
        </w:tc>
        <w:tc>
          <w:tcPr>
            <w:tcW w:w="11570" w:type="dxa"/>
          </w:tcPr>
          <w:p w14:paraId="3A9DDECC">
            <w:pPr>
              <w:pStyle w:val="7"/>
              <w:numPr>
                <w:ilvl w:val="0"/>
                <w:numId w:val="1"/>
              </w:numPr>
              <w:spacing w:beforeAutospacing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Проектор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sz w:val="28"/>
                <w:szCs w:val="28"/>
              </w:rPr>
              <w:t>компьютер</w:t>
            </w:r>
            <w:r>
              <w:rPr>
                <w:sz w:val="28"/>
                <w:szCs w:val="28"/>
                <w:lang w:val="ru-RU"/>
              </w:rPr>
              <w:t>, экран, доска</w:t>
            </w:r>
            <w:r>
              <w:rPr>
                <w:sz w:val="28"/>
                <w:szCs w:val="28"/>
              </w:rPr>
              <w:t>; </w:t>
            </w:r>
          </w:p>
          <w:p w14:paraId="46376B56">
            <w:pPr>
              <w:pStyle w:val="7"/>
              <w:numPr>
                <w:ilvl w:val="0"/>
                <w:numId w:val="1"/>
              </w:numPr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презентация по теме: «Моя семья»;</w:t>
            </w:r>
            <w:r>
              <w:rPr>
                <w:sz w:val="28"/>
                <w:szCs w:val="28"/>
              </w:rPr>
              <w:t> </w:t>
            </w:r>
          </w:p>
          <w:p w14:paraId="5ED5AE9F">
            <w:pPr>
              <w:pStyle w:val="7"/>
              <w:spacing w:beforeAutospacing="0" w:afterAutospacing="0"/>
              <w:textAlignment w:val="baseline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  <w:lang w:val="ru-RU"/>
              </w:rPr>
              <w:t>3)</w:t>
            </w:r>
            <w:r>
              <w:rPr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печатные тетради;</w:t>
            </w:r>
          </w:p>
          <w:p w14:paraId="53875766">
            <w:pPr>
              <w:pStyle w:val="7"/>
              <w:spacing w:beforeAutospacing="0" w:afterAutospacing="0"/>
              <w:textAlignment w:val="baseline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4) раздаточный материал (карточки с загадками);</w:t>
            </w:r>
          </w:p>
          <w:p w14:paraId="33D6D9BF">
            <w:pPr>
              <w:pStyle w:val="7"/>
              <w:spacing w:beforeAutospacing="0" w:afterAutospacing="0"/>
              <w:textAlignment w:val="baseline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5)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плакат с яблоней для самооценки;</w:t>
            </w:r>
          </w:p>
          <w:p w14:paraId="2482A4FA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tt-RU"/>
                <w14:textFill>
                  <w14:solidFill>
                    <w14:schemeClr w14:val="tx1"/>
                  </w14:solidFill>
                </w14:textFill>
              </w:rPr>
              <w:t xml:space="preserve">6)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color w:val="000000" w:themeColor="text1"/>
                <w:sz w:val="28"/>
                <w:szCs w:val="28"/>
                <w:lang w:val="tt-RU"/>
                <w14:textFill>
                  <w14:solidFill>
                    <w14:schemeClr w14:val="tx1"/>
                  </w14:solidFill>
                </w14:textFill>
              </w:rPr>
              <w:t>ал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ь</w:t>
            </w:r>
            <w:r>
              <w:rPr>
                <w:color w:val="000000" w:themeColor="text1"/>
                <w:sz w:val="28"/>
                <w:szCs w:val="28"/>
                <w:lang w:val="tt-RU"/>
                <w14:textFill>
                  <w14:solidFill>
                    <w14:schemeClr w14:val="tx1"/>
                  </w14:solidFill>
                </w14:textFill>
              </w:rPr>
              <w:t>чиковые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куклы на тему «Семья».</w:t>
            </w:r>
          </w:p>
        </w:tc>
      </w:tr>
    </w:tbl>
    <w:p w14:paraId="15795592">
      <w:pPr>
        <w:pStyle w:val="7"/>
        <w:spacing w:beforeAutospacing="0" w:afterAutospacing="0"/>
        <w:textAlignment w:val="baseline"/>
        <w:rPr>
          <w:sz w:val="28"/>
          <w:szCs w:val="28"/>
          <w:lang w:val="ru-RU"/>
        </w:rPr>
      </w:pPr>
    </w:p>
    <w:tbl>
      <w:tblPr>
        <w:tblStyle w:val="8"/>
        <w:tblW w:w="16050" w:type="dxa"/>
        <w:tblInd w:w="-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5595"/>
        <w:gridCol w:w="3284"/>
        <w:gridCol w:w="1651"/>
        <w:gridCol w:w="3239"/>
      </w:tblGrid>
      <w:tr w14:paraId="1A3B4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281" w:type="dxa"/>
            <w:vMerge w:val="restart"/>
          </w:tcPr>
          <w:p w14:paraId="53E0E5EA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урока</w:t>
            </w:r>
          </w:p>
        </w:tc>
        <w:tc>
          <w:tcPr>
            <w:tcW w:w="5595" w:type="dxa"/>
            <w:vMerge w:val="restart"/>
          </w:tcPr>
          <w:p w14:paraId="67259EC0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</w:t>
            </w:r>
          </w:p>
          <w:p w14:paraId="704AF0C1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</w:t>
            </w:r>
          </w:p>
          <w:p w14:paraId="0DD33DA7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4" w:type="dxa"/>
            <w:vMerge w:val="restart"/>
          </w:tcPr>
          <w:p w14:paraId="23DDD490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</w:t>
            </w:r>
          </w:p>
          <w:p w14:paraId="393C581B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учеников</w:t>
            </w:r>
          </w:p>
        </w:tc>
        <w:tc>
          <w:tcPr>
            <w:tcW w:w="4890" w:type="dxa"/>
            <w:gridSpan w:val="2"/>
          </w:tcPr>
          <w:p w14:paraId="380FAFD6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</w:t>
            </w:r>
          </w:p>
        </w:tc>
      </w:tr>
      <w:tr w14:paraId="4A37A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2281" w:type="dxa"/>
            <w:vMerge w:val="continue"/>
          </w:tcPr>
          <w:p w14:paraId="4A3E7214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595" w:type="dxa"/>
            <w:vMerge w:val="continue"/>
          </w:tcPr>
          <w:p w14:paraId="7A486502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4" w:type="dxa"/>
            <w:vMerge w:val="continue"/>
          </w:tcPr>
          <w:p w14:paraId="49354ED2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14:paraId="404C0A45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Предмет-ные</w:t>
            </w:r>
          </w:p>
        </w:tc>
        <w:tc>
          <w:tcPr>
            <w:tcW w:w="3239" w:type="dxa"/>
          </w:tcPr>
          <w:p w14:paraId="7FBE8A7E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 и метапредметные УУД</w:t>
            </w:r>
          </w:p>
        </w:tc>
      </w:tr>
      <w:tr w14:paraId="08589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1" w:type="dxa"/>
          </w:tcPr>
          <w:p w14:paraId="4090F8E0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  <w:t>I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.</w:t>
            </w:r>
            <w:r>
              <w:rPr>
                <w:rFonts w:ascii="Times New Roman" w:hAnsi="Times New Roman" w:eastAsia="SimSun" w:cs="Times New Roman"/>
                <w:b/>
                <w:bCs/>
                <w:sz w:val="28"/>
                <w:szCs w:val="28"/>
                <w:lang w:val="ru-RU" w:bidi="ar"/>
              </w:rPr>
              <w:t xml:space="preserve">Организационный этап </w:t>
            </w:r>
          </w:p>
          <w:p w14:paraId="49498677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595" w:type="dxa"/>
          </w:tcPr>
          <w:p w14:paraId="5DD16C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Приветствие, создание положительной мотивации.</w:t>
            </w:r>
          </w:p>
          <w:p w14:paraId="7758AB5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tt-RU" w:eastAsia="ru-RU"/>
              </w:rPr>
              <w:t>Исәнмесез балалар, утырыгыз.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Здравствуйте, ребята, садитесь!)</w:t>
            </w:r>
          </w:p>
          <w:p w14:paraId="2B2508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Меня зовут Исмагилова Румия Агзямовна.</w:t>
            </w:r>
          </w:p>
          <w:p w14:paraId="0279A4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 Я приехала  к вам  из города Самара со  Школы «Яктылык».  Являюсь учителем татарского языка и  начальных классов. В начале урока поздорововалась с вам на моём родном ТАТАРСКОМ языке. </w:t>
            </w:r>
          </w:p>
          <w:p w14:paraId="2400F37E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Сегодня я  буду вести у вас урок  татарского языка. Надеюсь, вы будете активными и урок получится интересным.</w:t>
            </w:r>
          </w:p>
        </w:tc>
        <w:tc>
          <w:tcPr>
            <w:tcW w:w="3284" w:type="dxa"/>
          </w:tcPr>
          <w:p w14:paraId="2E8171EF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Приветствуют учителя. Проверяют готовность к уроку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  <w:t> </w:t>
            </w:r>
          </w:p>
          <w:p w14:paraId="0439E280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Настраиваются на работу.</w:t>
            </w:r>
          </w:p>
        </w:tc>
        <w:tc>
          <w:tcPr>
            <w:tcW w:w="1651" w:type="dxa"/>
          </w:tcPr>
          <w:p w14:paraId="6E5B63E8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39" w:type="dxa"/>
          </w:tcPr>
          <w:p w14:paraId="0CD544B0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  <w:u w:val="single"/>
                <w:lang w:val="ru-RU"/>
              </w:rPr>
              <w:t>Личностные:</w:t>
            </w:r>
          </w:p>
          <w:p w14:paraId="0F58969D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  <w:lang w:val="ru-RU"/>
              </w:rPr>
              <w:t>формирование познавательных мотивов – интерес к новому;</w:t>
            </w:r>
          </w:p>
          <w:p w14:paraId="2255B02D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  <w:t>Регулятивные :</w:t>
            </w:r>
          </w:p>
          <w:p w14:paraId="0ED23F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способности к организации своей деятельности</w:t>
            </w:r>
            <w: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  <w:lang w:val="ru-RU"/>
              </w:rPr>
              <w:t>;</w:t>
            </w:r>
          </w:p>
          <w:p w14:paraId="7FCD899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  <w:u w:val="single"/>
                <w:lang w:val="ru-RU"/>
              </w:rPr>
              <w:t>Коммуникативные</w:t>
            </w:r>
          </w:p>
          <w:p w14:paraId="66EDEA55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формирование    способности сохранять доброжелательное отношение друг к другу</w:t>
            </w:r>
            <w:r>
              <w:rPr>
                <w:bCs/>
                <w:color w:val="170E02"/>
                <w:sz w:val="28"/>
                <w:szCs w:val="28"/>
                <w:lang w:val="ru-RU"/>
              </w:rPr>
              <w:t>;</w:t>
            </w:r>
          </w:p>
        </w:tc>
      </w:tr>
      <w:tr w14:paraId="0D55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2281" w:type="dxa"/>
            <w:shd w:val="clear" w:color="auto" w:fill="auto"/>
          </w:tcPr>
          <w:p w14:paraId="119FBAF0">
            <w:pPr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595" w:type="dxa"/>
            <w:shd w:val="clear" w:color="auto" w:fill="auto"/>
          </w:tcPr>
          <w:p w14:paraId="59455029"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Артикуляционная гимнастика</w:t>
            </w:r>
          </w:p>
          <w:p w14:paraId="5A11A9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-Вспомните, пожалуйста,  сколько букв в русском АЛФАВИТе?  </w:t>
            </w:r>
          </w:p>
          <w:p w14:paraId="2A7BAC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А в татарском АЛФАВИТе  сколько букв? </w:t>
            </w:r>
          </w:p>
          <w:p w14:paraId="10E64D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буквам русского алфавита добавляются ещё 6 татарских букв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Ә, Ү, Ө и Җ, Ң, Һ)</w:t>
            </w:r>
          </w:p>
          <w:p w14:paraId="266892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Давайте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вспомним их произношение. (Многократный повтор)</w:t>
            </w:r>
          </w:p>
          <w:p w14:paraId="3390BF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-Какие из них гласные, а какие - согласные? Догадались?</w:t>
            </w:r>
          </w:p>
          <w:p w14:paraId="4842FA20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Работа в тетрадях. Письмо буквы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Ә,ә.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(№1 стр.1)</w:t>
            </w:r>
          </w:p>
          <w:p w14:paraId="2BF0CBE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Буква Ә заглавная и ә строчная отличаются тол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 размером.  Напиш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ru-RU"/>
              </w:rPr>
              <w:t>ите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одну строчку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буквы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Ә, ә. </w:t>
            </w:r>
          </w:p>
        </w:tc>
        <w:tc>
          <w:tcPr>
            <w:tcW w:w="3284" w:type="dxa"/>
            <w:shd w:val="clear" w:color="auto" w:fill="auto"/>
          </w:tcPr>
          <w:p w14:paraId="33EB2651">
            <w:pPr>
              <w:pStyle w:val="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Вспоминают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количество букв в русском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 w:eastAsia="zh-CN"/>
              </w:rPr>
              <w:t>татар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ском алфавитах.</w:t>
            </w:r>
          </w:p>
          <w:p w14:paraId="36B29A8E">
            <w:pPr>
              <w:pStyle w:val="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 </w:t>
            </w:r>
          </w:p>
          <w:p w14:paraId="3DC6CD30">
            <w:pPr>
              <w:pStyle w:val="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22DD39D4">
            <w:pPr>
              <w:pStyle w:val="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05BF9A9F">
            <w:pPr>
              <w:pStyle w:val="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47F428B0">
            <w:pPr>
              <w:pStyle w:val="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12ECB723">
            <w:pPr>
              <w:pStyle w:val="9"/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zh-CN"/>
              </w:rPr>
            </w:pPr>
          </w:p>
          <w:p w14:paraId="6EC7196C">
            <w:pPr>
              <w:pStyle w:val="9"/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zh-CN"/>
              </w:rPr>
            </w:pPr>
          </w:p>
          <w:p w14:paraId="6E0EB2CA">
            <w:pPr>
              <w:pStyle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zh-CN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Ә, Ү, Ө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гласные.</w:t>
            </w:r>
          </w:p>
          <w:p w14:paraId="305373AB">
            <w:pPr>
              <w:pStyle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Җ, Ң, Һ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согласные.</w:t>
            </w:r>
          </w:p>
          <w:p w14:paraId="38F2EC48">
            <w:pPr>
              <w:pStyle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</w:p>
          <w:p w14:paraId="36466626">
            <w:pPr>
              <w:pStyle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</w:p>
          <w:p w14:paraId="45069117">
            <w:pPr>
              <w:pStyle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tt-RU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Пишут в тетрадях одну строчку буквы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Ә, ә</w:t>
            </w:r>
          </w:p>
        </w:tc>
        <w:tc>
          <w:tcPr>
            <w:tcW w:w="1651" w:type="dxa"/>
            <w:shd w:val="clear" w:color="auto" w:fill="auto"/>
          </w:tcPr>
          <w:p w14:paraId="4C6D8D9D">
            <w:pPr>
              <w:tabs>
                <w:tab w:val="left" w:pos="585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Фонетический строй татарского языка. 3 гласные и 3 согласные буквы в татарском алфавите. Каллиграфия букв татарского алфавита 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  <w14:textFill>
                  <w14:solidFill>
                    <w14:schemeClr w14:val="tx1"/>
                  </w14:solidFill>
                </w14:textFill>
              </w:rPr>
              <w:t xml:space="preserve"> Ә, ә.</w:t>
            </w:r>
          </w:p>
          <w:p w14:paraId="6CB21D93">
            <w:pPr>
              <w:pStyle w:val="10"/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39" w:type="dxa"/>
            <w:shd w:val="clear" w:color="auto" w:fill="auto"/>
          </w:tcPr>
          <w:p w14:paraId="5A8B92A3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b/>
                <w:bCs/>
                <w:sz w:val="28"/>
                <w:szCs w:val="28"/>
                <w:lang w:val="ru-RU" w:bidi="ar"/>
              </w:rPr>
              <w:t>Познавательные: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  <w:t> </w:t>
            </w:r>
          </w:p>
          <w:p w14:paraId="00027C96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-находят ответы на вопросы, опираясь на ранее полученные знания; </w:t>
            </w:r>
            <w:r>
              <w:rPr>
                <w:b/>
                <w:bCs/>
                <w:sz w:val="28"/>
                <w:szCs w:val="28"/>
                <w:lang w:val="ru-RU"/>
              </w:rPr>
              <w:t>Коммуникативные:</w:t>
            </w:r>
            <w:r>
              <w:rPr>
                <w:b/>
                <w:bCs/>
                <w:sz w:val="28"/>
                <w:szCs w:val="28"/>
              </w:rPr>
              <w:t> </w:t>
            </w:r>
          </w:p>
          <w:p w14:paraId="3D6D5EA3">
            <w:pPr>
              <w:pStyle w:val="9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-активно участвуют в обсуждениях, возникающих на уроке; ясно формулируют отв</w:t>
            </w:r>
            <w:r>
              <w:rPr>
                <w:rFonts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на вопросы.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14:paraId="2C3E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2281" w:type="dxa"/>
          </w:tcPr>
          <w:p w14:paraId="4BB0BF34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II. Этап актуализаци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знаний</w:t>
            </w:r>
          </w:p>
          <w:p w14:paraId="469EBDF5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595" w:type="dxa"/>
          </w:tcPr>
          <w:p w14:paraId="7D5C6C27">
            <w:pPr>
              <w:numPr>
                <w:ilvl w:val="0"/>
                <w:numId w:val="2"/>
              </w:numPr>
              <w:ind w:firstLine="28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Просмотр мультфильм по произведению Г.Тукая «Зимний вечер»</w:t>
            </w:r>
          </w:p>
          <w:p w14:paraId="0829AE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 А сейчас всё внимание на экран.</w:t>
            </w:r>
          </w:p>
          <w:p w14:paraId="27A2CB3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(На экране мультфильм по произведению Г.Тукая «Зимний вечер» (на татарском языке))</w:t>
            </w:r>
          </w:p>
          <w:p w14:paraId="78552E83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Ребята, а вы поняли о чём этот мультфильм? (Ответы детей)</w:t>
            </w:r>
          </w:p>
          <w:p w14:paraId="359BA8CA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Как вы догадались, что разговор идет о СЕМЬЕ? Что вам помогло</w:t>
            </w:r>
            <w:r>
              <w:rPr>
                <w:rFonts w:hint="default"/>
                <w:sz w:val="28"/>
                <w:szCs w:val="28"/>
                <w:lang w:val="tt-RU"/>
              </w:rPr>
              <w:t xml:space="preserve"> понят</w:t>
            </w:r>
            <w:r>
              <w:rPr>
                <w:rFonts w:hint="default"/>
                <w:sz w:val="28"/>
                <w:szCs w:val="28"/>
                <w:lang w:val="ru-RU"/>
              </w:rPr>
              <w:t>ь, что мультфильм о семье</w:t>
            </w:r>
            <w:r>
              <w:rPr>
                <w:sz w:val="28"/>
                <w:szCs w:val="28"/>
                <w:lang w:val="ru-RU"/>
              </w:rPr>
              <w:t>?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</w:tcPr>
          <w:p w14:paraId="6854845F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Дети смотрят мультфильм</w:t>
            </w:r>
          </w:p>
          <w:p w14:paraId="1B9B0E2C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p w14:paraId="24DDF228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Мы догадались, что  о Семье.</w:t>
            </w:r>
          </w:p>
          <w:p w14:paraId="6410878E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Помогли это</w:t>
            </w:r>
            <w:r>
              <w:rPr>
                <w:color w:val="FF0000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определить сюжеты(кадры) из мультфильма: мама с детьми,</w:t>
            </w:r>
            <w:r>
              <w:rPr>
                <w:rFonts w:hint="default"/>
                <w:sz w:val="28"/>
                <w:szCs w:val="28"/>
                <w:lang w:val="tt-RU"/>
              </w:rPr>
              <w:t xml:space="preserve"> кошка с котятами, </w:t>
            </w:r>
            <w:r>
              <w:rPr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  <w:lang w:val="ru-RU"/>
              </w:rPr>
              <w:t>мышка с мышатами.</w:t>
            </w:r>
          </w:p>
        </w:tc>
        <w:tc>
          <w:tcPr>
            <w:tcW w:w="1651" w:type="dxa"/>
          </w:tcPr>
          <w:p w14:paraId="649ABA6C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tt-RU"/>
              </w:rPr>
              <w:t>Воспринимают произношения слов стихотворения, на основе которого создан мул</w:t>
            </w:r>
            <w:r>
              <w:rPr>
                <w:sz w:val="28"/>
                <w:szCs w:val="28"/>
                <w:lang w:val="ru-RU"/>
              </w:rPr>
              <w:t>ь</w:t>
            </w:r>
            <w:r>
              <w:rPr>
                <w:sz w:val="28"/>
                <w:szCs w:val="28"/>
                <w:lang w:val="tt-RU"/>
              </w:rPr>
              <w:t>тфил</w:t>
            </w:r>
            <w:r>
              <w:rPr>
                <w:sz w:val="28"/>
                <w:szCs w:val="28"/>
                <w:lang w:val="ru-RU"/>
              </w:rPr>
              <w:t>ь</w:t>
            </w:r>
            <w:r>
              <w:rPr>
                <w:sz w:val="28"/>
                <w:szCs w:val="28"/>
                <w:lang w:val="tt-RU"/>
              </w:rPr>
              <w:t>м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239" w:type="dxa"/>
          </w:tcPr>
          <w:p w14:paraId="75CA90AF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Познавательные: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  <w:t> </w:t>
            </w:r>
          </w:p>
          <w:p w14:paraId="6482D995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-находят ответы на вопросы, используя мультфильм, текст загадок; Коммуникативные:</w:t>
            </w:r>
            <w:r>
              <w:rPr>
                <w:sz w:val="28"/>
                <w:szCs w:val="28"/>
              </w:rPr>
              <w:t> </w:t>
            </w:r>
          </w:p>
          <w:p w14:paraId="4F860233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-активно участвуют в обсуждениях, возникающих на уроке; ясно формулируют ответы на вопросы.</w:t>
            </w:r>
            <w:r>
              <w:rPr>
                <w:color w:val="FF0000"/>
                <w:sz w:val="28"/>
                <w:szCs w:val="28"/>
              </w:rPr>
              <w:t> </w:t>
            </w:r>
          </w:p>
        </w:tc>
      </w:tr>
      <w:tr w14:paraId="59C92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1" w:type="dxa"/>
          </w:tcPr>
          <w:p w14:paraId="7B583B4F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b/>
                <w:bCs/>
              </w:rPr>
              <w:t>III</w:t>
            </w:r>
            <w:r>
              <w:rPr>
                <w:b/>
                <w:bCs/>
                <w:lang w:val="tt-RU"/>
              </w:rPr>
              <w:t>.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Постановка учебного вопроса</w:t>
            </w:r>
          </w:p>
        </w:tc>
        <w:tc>
          <w:tcPr>
            <w:tcW w:w="5595" w:type="dxa"/>
          </w:tcPr>
          <w:p w14:paraId="0D43672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1)Задание на листочках</w:t>
            </w:r>
          </w:p>
          <w:p w14:paraId="4D5B4EB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ваших партах лежат листочки с загадками. Вам надо отгадать загадки. </w:t>
            </w:r>
          </w:p>
          <w:p w14:paraId="388B98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717436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CDC350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60254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E0CB4F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B1BD6A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2070CB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7A72C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6F35CD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47BDC3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9B4AE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0BB8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4D82A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6593E9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1827A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D2737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5E33A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11380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2A75C4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6CE1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5C0AB2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BB19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197CA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74686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72344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8A4F82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-Какие отгадки получились? Прочитайте, пожалуйста.</w:t>
            </w:r>
          </w:p>
          <w:p w14:paraId="5058331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Ребята, кто все эти люди друг другу? Что их всех объединяет?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одним словом можно назвать, объединить эти слова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  <w:p w14:paraId="33EAA7F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Значит, о чем сегодня будем говорить с вами на уроке?(О семье)</w:t>
            </w:r>
          </w:p>
        </w:tc>
        <w:tc>
          <w:tcPr>
            <w:tcW w:w="3284" w:type="dxa"/>
          </w:tcPr>
          <w:p w14:paraId="5F3F4099">
            <w:pPr>
              <w:pStyle w:val="7"/>
              <w:shd w:val="clear" w:color="auto" w:fill="FFFFFF"/>
              <w:spacing w:beforeAutospacing="0" w:after="140" w:afterAutospacing="0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Дети отгадывают загадки.</w:t>
            </w:r>
          </w:p>
          <w:p w14:paraId="7F05F573">
            <w:pPr>
              <w:pStyle w:val="7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 w:after="120" w:afterAutospacing="0"/>
              <w:ind w:left="0" w:right="0" w:firstLine="0"/>
              <w:jc w:val="left"/>
              <w:rPr>
                <w:rFonts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Если ты болеешь, кто всю ночь не спит,</w:t>
            </w:r>
          </w:p>
          <w:p w14:paraId="68436E5C">
            <w:pPr>
              <w:pStyle w:val="7"/>
              <w:numPr>
                <w:ilvl w:val="-1"/>
                <w:numId w:val="0"/>
              </w:numPr>
              <w:shd w:val="clear" w:fill="FFFFFF"/>
              <w:spacing w:beforeAutospacing="0" w:after="0" w:afterAutospacing="0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Кто твое здоровье бережно хранит?</w:t>
            </w:r>
            <w:ins w:id="0" w:author="1" w:date="2024-09-14T16:30:14Z">
              <w:r>
                <w:rPr>
                  <w:rFonts w:hint="default" w:ascii="Times New Roman" w:hAnsi="Times New Roman" w:eastAsia="Arial" w:cs="Times New Roman"/>
                  <w:i w:val="0"/>
                  <w:iCs w:val="0"/>
                  <w:caps w:val="0"/>
                  <w:color w:val="333333"/>
                  <w:spacing w:val="0"/>
                  <w:sz w:val="28"/>
                  <w:szCs w:val="28"/>
                  <w:shd w:val="clear" w:fill="FFFFFF"/>
                  <w:lang w:val="ru-RU"/>
                </w:rPr>
                <w:t xml:space="preserve"> </w:t>
              </w:r>
            </w:ins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t>(мама)</w:t>
            </w:r>
          </w:p>
          <w:p w14:paraId="637A402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</w:rPr>
            </w:pPr>
            <w:r>
              <w:rPr>
                <w:rFonts w:eastAsia="sans-serif"/>
                <w:color w:val="000000"/>
                <w:sz w:val="28"/>
                <w:szCs w:val="28"/>
                <w:shd w:val="clear" w:color="auto" w:fill="FFFFFF"/>
                <w:lang w:val="ru-RU"/>
              </w:rPr>
              <w:t>2.</w:t>
            </w:r>
            <w:r>
              <w:rPr>
                <w:rFonts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"https://2karandasha.ru/zagadki-dlya-detey/pro-semu/pro-papu/5561" </w:instrText>
            </w:r>
            <w:r>
              <w:rPr>
                <w:rFonts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ru-RU" w:eastAsia="zh-CN" w:bidi="ar"/>
              </w:rPr>
              <w:t xml:space="preserve"> </w:t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t>Мы с ним сядем на диван,</w:t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br w:type="textWrapping"/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t>Книжку почитаем.</w:t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br w:type="textWrapping"/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t>Сварим маме мы пюре,</w:t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br w:type="textWrapping"/>
            </w:r>
            <w:r>
              <w:rPr>
                <w:rStyle w:val="4"/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t>Все поубираем</w:t>
            </w:r>
          </w:p>
          <w:p w14:paraId="54CFB2C9">
            <w:pPr>
              <w:keepNext w:val="0"/>
              <w:keepLines w:val="0"/>
              <w:widowControl/>
              <w:suppressLineNumbers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InformaPro-Normal" w:cs="Times New Roman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(папа)</w:t>
            </w:r>
          </w:p>
          <w:p w14:paraId="7B24840F">
            <w:pPr>
              <w:pStyle w:val="7"/>
              <w:numPr>
                <w:ilvl w:val="255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3.Кто носки внучатам свяжет,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Сказку старую расскажет,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медом даст оладушки? –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Это наша…(бабушка)</w:t>
            </w:r>
          </w:p>
          <w:p w14:paraId="026F158F">
            <w:pPr>
              <w:pStyle w:val="7"/>
              <w:numPr>
                <w:ilvl w:val="255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4. Кто всю жизнь работал,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Окружал заботой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Внуков, бабушку, детей,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Уважал простых людей?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t>На пенсии уж много лет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t>Нестареющий наш...(дед)</w:t>
            </w:r>
          </w:p>
          <w:p w14:paraId="2DDA22E9">
            <w:pPr>
              <w:pStyle w:val="7"/>
              <w:numPr>
                <w:ilvl w:val="255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5. Я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 мамы не один,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неё ещё есть сын,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Рядом с ним я маловат,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Для меня он — старший …(брат)</w:t>
            </w:r>
          </w:p>
          <w:p w14:paraId="7A8D3F16">
            <w:pPr>
              <w:pStyle w:val="7"/>
              <w:numPr>
                <w:ilvl w:val="0"/>
                <w:numId w:val="4"/>
              </w:numPr>
              <w:shd w:val="clear" w:color="auto" w:fill="FFFFFF"/>
              <w:spacing w:beforeAutospacing="0" w:afterAutospacing="0" w:line="240" w:lineRule="atLeast"/>
              <w:rPr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Кто любит и меня, и братца,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Но больше любит наряжаться? —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Очень модная девчонка —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Моя старшая...(сестра)</w:t>
            </w:r>
          </w:p>
          <w:p w14:paraId="4D1295A6">
            <w:pPr>
              <w:pStyle w:val="7"/>
              <w:numPr>
                <w:ilvl w:val="0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1E335B24">
            <w:pPr>
              <w:pStyle w:val="7"/>
              <w:numPr>
                <w:ilvl w:val="0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- 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Мама</w:t>
            </w:r>
            <w:r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, папа, бабушка, дедушка, брат, сестра.</w:t>
            </w:r>
          </w:p>
          <w:p w14:paraId="55486DF7">
            <w:pPr>
              <w:pStyle w:val="7"/>
              <w:numPr>
                <w:ilvl w:val="0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2F58C2AE">
            <w:pPr>
              <w:pStyle w:val="7"/>
              <w:numPr>
                <w:ilvl w:val="0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-Семья.</w:t>
            </w:r>
          </w:p>
          <w:p w14:paraId="232D5025">
            <w:pPr>
              <w:pStyle w:val="7"/>
              <w:numPr>
                <w:ilvl w:val="0"/>
                <w:numId w:val="0"/>
              </w:numPr>
              <w:shd w:val="clear" w:color="auto" w:fill="FFFFFF"/>
              <w:spacing w:beforeAutospacing="0" w:afterAutospacing="0" w:line="240" w:lineRule="atLeast"/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651" w:type="dxa"/>
          </w:tcPr>
          <w:p w14:paraId="0FC8A60F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Читают загадки на карточках.</w:t>
            </w:r>
          </w:p>
        </w:tc>
        <w:tc>
          <w:tcPr>
            <w:tcW w:w="3239" w:type="dxa"/>
          </w:tcPr>
          <w:p w14:paraId="2B9F46DB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Познавательные: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  <w:t> </w:t>
            </w:r>
          </w:p>
          <w:p w14:paraId="10162F87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-находят ответы на вопросы, используя  текст загадок; Коммуникативные:</w:t>
            </w:r>
            <w:r>
              <w:rPr>
                <w:sz w:val="28"/>
                <w:szCs w:val="28"/>
              </w:rPr>
              <w:t> </w:t>
            </w:r>
          </w:p>
          <w:p w14:paraId="22B64A0D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-активно участвуют  в обсуждениях, возникающих на уроке; ясно формулируют ответы на вопросы.</w:t>
            </w:r>
            <w:r>
              <w:rPr>
                <w:color w:val="FF0000"/>
                <w:sz w:val="28"/>
                <w:szCs w:val="28"/>
              </w:rPr>
              <w:t> </w:t>
            </w:r>
          </w:p>
        </w:tc>
      </w:tr>
      <w:tr w14:paraId="43CF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281" w:type="dxa"/>
          </w:tcPr>
          <w:p w14:paraId="6BB2F10C">
            <w:pPr>
              <w:pStyle w:val="7"/>
              <w:shd w:val="clear" w:color="auto"/>
              <w:spacing w:before="90" w:beforeAutospacing="0" w:after="90" w:afterAutospacing="0"/>
              <w:rPr>
                <w:b/>
                <w:color w:val="212529"/>
                <w:sz w:val="28"/>
                <w:szCs w:val="28"/>
              </w:rPr>
            </w:pPr>
            <w:r>
              <w:rPr>
                <w:b/>
                <w:color w:val="212529"/>
                <w:sz w:val="28"/>
                <w:szCs w:val="28"/>
              </w:rPr>
              <w:t>V</w:t>
            </w:r>
            <w:r>
              <w:rPr>
                <w:b/>
                <w:color w:val="212529"/>
                <w:sz w:val="28"/>
                <w:szCs w:val="28"/>
                <w:lang w:val="en-US"/>
              </w:rPr>
              <w:t>I</w:t>
            </w:r>
            <w:r>
              <w:rPr>
                <w:b/>
                <w:color w:val="212529"/>
                <w:sz w:val="28"/>
                <w:szCs w:val="28"/>
              </w:rPr>
              <w:t>. Изучение нового материала</w:t>
            </w:r>
          </w:p>
          <w:p w14:paraId="1903866A">
            <w:pPr>
              <w:pStyle w:val="7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</w:p>
        </w:tc>
        <w:tc>
          <w:tcPr>
            <w:tcW w:w="5595" w:type="dxa"/>
            <w:shd w:val="clear" w:color="auto" w:fill="FFFFFF" w:themeFill="background1"/>
          </w:tcPr>
          <w:p w14:paraId="65F45B9D">
            <w:pPr>
              <w:pStyle w:val="9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)Работа со словарем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(в тет. Стр.2 №2)</w:t>
            </w:r>
          </w:p>
          <w:p w14:paraId="5BF6F6E3">
            <w:pPr>
              <w:pStyle w:val="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обозначает слово СЕМЬЯ. Как вы понимаете значение  слова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СЕМЬЯ?</w:t>
            </w:r>
          </w:p>
          <w:p w14:paraId="46D9CEF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Словари находятся на последней странице вашей печатной тетради. </w:t>
            </w:r>
          </w:p>
          <w:p w14:paraId="611F67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Прочитайте, пожалуйста, значение слова семья. </w:t>
            </w:r>
          </w:p>
          <w:p w14:paraId="60E17BB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По словарю Ожегова С.И.</w:t>
            </w:r>
          </w:p>
          <w:p w14:paraId="323F537D">
            <w:pPr>
              <w:pStyle w:val="7"/>
              <w:numPr>
                <w:ilvl w:val="0"/>
                <w:numId w:val="5"/>
              </w:numPr>
              <w:spacing w:before="90" w:beforeAutospacing="0" w:after="90" w:afterAutospacing="0"/>
              <w:rPr>
                <w:color w:val="212529"/>
                <w:sz w:val="28"/>
                <w:szCs w:val="28"/>
                <w:lang w:val="ru-RU"/>
              </w:rPr>
            </w:pPr>
            <w:r>
              <w:rPr>
                <w:color w:val="212529"/>
                <w:sz w:val="28"/>
                <w:szCs w:val="28"/>
                <w:lang w:val="ru-RU"/>
              </w:rPr>
              <w:t>Это группа людей, живущих вместе близких родственников.</w:t>
            </w:r>
          </w:p>
          <w:p w14:paraId="6E08D55C">
            <w:pPr>
              <w:pStyle w:val="9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Объединение людей, сплоченных общими интересами.</w:t>
            </w:r>
          </w:p>
          <w:p w14:paraId="1F74BC63">
            <w:pPr>
              <w:pStyle w:val="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 словарю Ушакова Д.Н.</w:t>
            </w:r>
          </w:p>
          <w:p w14:paraId="0B4CFFA0">
            <w:pPr>
              <w:pStyle w:val="9"/>
              <w:rPr>
                <w:ins w:id="1" w:author="1" w:date="2024-09-12T21:22:56Z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Семья - группа людей, состоящая из родителей, детей, внуков, ж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вущих вместе.</w:t>
            </w:r>
          </w:p>
          <w:p w14:paraId="75345F03">
            <w:pPr>
              <w:pStyle w:val="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14:paraId="26FE50F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 Республике Татарстан 2023 год был объявлен годом семьи.</w:t>
            </w:r>
          </w:p>
          <w:p w14:paraId="62E175A6">
            <w:pPr>
              <w:pStyle w:val="9"/>
              <w:rPr>
                <w:rFonts w:ascii="Times New Roman" w:hAnsi="Times New Roman" w:cs="Times New Roman"/>
                <w:b/>
                <w:color w:val="595959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-Текущий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2024год в России объявлен президентом В.В.Путиным ГОДОМ СЕМЬИ, чтобы сохранить и защитить традиционные семейные ценности</w:t>
            </w:r>
            <w:r>
              <w:rPr>
                <w:rFonts w:ascii="Times New Roman" w:hAnsi="Times New Roman" w:cs="Times New Roman"/>
                <w:b/>
                <w:color w:val="595959"/>
                <w:sz w:val="28"/>
                <w:szCs w:val="28"/>
                <w:shd w:val="clear" w:color="auto" w:fill="FFFFFF"/>
              </w:rPr>
              <w:t xml:space="preserve"> .</w:t>
            </w:r>
          </w:p>
          <w:p w14:paraId="1D9A8A3E">
            <w:pPr>
              <w:pStyle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595959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есть в вашей семье? Назовите членов своей семьи. </w:t>
            </w:r>
          </w:p>
        </w:tc>
        <w:tc>
          <w:tcPr>
            <w:tcW w:w="3284" w:type="dxa"/>
          </w:tcPr>
          <w:p w14:paraId="641AE43C">
            <w:pPr>
              <w:pStyle w:val="7"/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Ответы детей.</w:t>
            </w:r>
          </w:p>
          <w:p w14:paraId="693BB864">
            <w:pPr>
              <w:pStyle w:val="7"/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07473E24">
            <w:pPr>
              <w:pStyle w:val="7"/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35BDBD7F">
            <w:pPr>
              <w:pStyle w:val="7"/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2B8F6831">
            <w:pPr>
              <w:pStyle w:val="7"/>
              <w:shd w:val="clear" w:color="auto" w:fill="FFFFFF"/>
              <w:spacing w:beforeAutospacing="0" w:afterAutospacing="0" w:line="240" w:lineRule="atLeast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43B35333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Ученики читают знчения слова семья.</w:t>
            </w:r>
          </w:p>
          <w:p w14:paraId="29C8368F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39173AE1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5FA9409F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013198A9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1EB57CA4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62EF2402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75B411AB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6EAED69D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4485F83B">
            <w:pPr>
              <w:pStyle w:val="7"/>
              <w:spacing w:beforeAutospacing="0" w:afterAutospacing="0"/>
              <w:jc w:val="both"/>
              <w:textAlignment w:val="baseline"/>
              <w:rPr>
                <w:rFonts w:hint="default" w:eastAsia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</w:p>
          <w:p w14:paraId="411E83B8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6255065C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5A834A36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1D2AA999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578EFFA7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1E8E470F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14:paraId="2972AD02">
            <w:pPr>
              <w:pStyle w:val="7"/>
              <w:spacing w:beforeAutospacing="0" w:afterAutospacing="0"/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Ученики рассказывают о своей семье.</w:t>
            </w:r>
          </w:p>
        </w:tc>
        <w:tc>
          <w:tcPr>
            <w:tcW w:w="1651" w:type="dxa"/>
          </w:tcPr>
          <w:p w14:paraId="7C7A525A">
            <w:pPr>
              <w:pStyle w:val="7"/>
              <w:spacing w:beforeAutospacing="0" w:afterAutospacing="0"/>
              <w:ind w:left="140" w:hanging="140" w:hangingChars="5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Раскрываютзначение слова «Семья»; </w:t>
            </w:r>
            <w:r>
              <w:rPr>
                <w:sz w:val="28"/>
                <w:szCs w:val="28"/>
                <w:lang w:val="ru-RU"/>
              </w:rPr>
              <w:t>работа со словарём.</w:t>
            </w:r>
          </w:p>
          <w:p w14:paraId="537E1260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Раскрывают значение  слова, учатся применять  на практике</w:t>
            </w:r>
          </w:p>
        </w:tc>
        <w:tc>
          <w:tcPr>
            <w:tcW w:w="3239" w:type="dxa"/>
          </w:tcPr>
          <w:p w14:paraId="2B8ECF8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Регулятивные:</w:t>
            </w:r>
          </w:p>
          <w:p w14:paraId="47E1BE9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постановка учебной задачи на основе  того, что уже известно;</w:t>
            </w:r>
          </w:p>
          <w:p w14:paraId="35E363F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Личностные: </w:t>
            </w:r>
          </w:p>
          <w:p w14:paraId="31947F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понимание значимости приобретённых знаний и умений, и использование их в учебной деятельности;</w:t>
            </w:r>
          </w:p>
          <w:p w14:paraId="3969D89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Коммуникативные</w:t>
            </w:r>
          </w:p>
          <w:p w14:paraId="4480F4F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познают значение слов по теме «Семья», переводят, строят словосочетания, </w:t>
            </w:r>
          </w:p>
          <w:p w14:paraId="4063FF95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у</w:t>
            </w:r>
            <w:r>
              <w:rPr>
                <w:bCs/>
                <w:color w:val="170E02"/>
                <w:sz w:val="28"/>
                <w:szCs w:val="28"/>
                <w:lang w:val="ru-RU"/>
              </w:rPr>
              <w:t>меют оформлять свои мысли в устной; слушать и понимать речь других.</w:t>
            </w:r>
          </w:p>
        </w:tc>
      </w:tr>
      <w:tr w14:paraId="05BA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281" w:type="dxa"/>
            <w:shd w:val="clear" w:color="auto" w:fill="auto"/>
          </w:tcPr>
          <w:p w14:paraId="4B766BDA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422BA03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</w:pPr>
          </w:p>
          <w:p w14:paraId="5F6CAD15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</w:pPr>
          </w:p>
          <w:p w14:paraId="7360C52F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</w:pPr>
          </w:p>
          <w:p w14:paraId="0ECDE58B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</w:pPr>
          </w:p>
          <w:p w14:paraId="12DF3396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</w:pPr>
          </w:p>
          <w:p w14:paraId="4C32A974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95" w:type="dxa"/>
            <w:shd w:val="clear" w:color="auto" w:fill="auto"/>
          </w:tcPr>
          <w:p w14:paraId="7DAA94F7">
            <w:pPr>
              <w:numPr>
                <w:ilvl w:val="0"/>
                <w:numId w:val="2"/>
              </w:numPr>
              <w:ind w:left="-281" w:leftChars="0" w:firstLine="281" w:firstLineChars="0"/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  темы урока</w:t>
            </w:r>
          </w:p>
          <w:p w14:paraId="2A50C263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- А теперь попробуйте назвать тему нашего сегодняшнего урока. </w:t>
            </w:r>
          </w:p>
          <w:p w14:paraId="762750F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Слова на какую тему мы сегодня будем изучать на уроке татарского языка? </w:t>
            </w:r>
          </w:p>
          <w:p w14:paraId="004270B2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– Ребята, а как вы думаете, чем же мы сегодня будем заниматься с вами на уроке изучая тему «Моя семья»?</w:t>
            </w:r>
          </w:p>
          <w:p w14:paraId="2458E073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284" w:type="dxa"/>
            <w:shd w:val="clear" w:color="auto" w:fill="auto"/>
          </w:tcPr>
          <w:p w14:paraId="0BA17A5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FBD3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Семья. Моя семья.</w:t>
            </w:r>
          </w:p>
          <w:p w14:paraId="52D203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-Гаилә. Минем гаилә.</w:t>
            </w:r>
          </w:p>
          <w:p w14:paraId="32B05E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0783E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D55491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Сегодня на уроке мы будем говорить о семье. </w:t>
            </w:r>
          </w:p>
          <w:p w14:paraId="01BEE5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-Буд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ем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составлять с этими словами словосочетания и предложения.</w:t>
            </w:r>
          </w:p>
        </w:tc>
        <w:tc>
          <w:tcPr>
            <w:tcW w:w="1651" w:type="dxa"/>
            <w:shd w:val="clear" w:color="auto" w:fill="auto"/>
          </w:tcPr>
          <w:p w14:paraId="798ACA33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color w:val="000000" w:themeColor="text1"/>
                <w:sz w:val="28"/>
                <w:szCs w:val="28"/>
                <w:lang w:val="tt-RU"/>
                <w14:textFill>
                  <w14:solidFill>
                    <w14:schemeClr w14:val="tx1"/>
                  </w14:solidFill>
                </w14:textFill>
              </w:rPr>
              <w:t>Проявляют интерес к изучаемой теме.</w:t>
            </w:r>
          </w:p>
        </w:tc>
        <w:tc>
          <w:tcPr>
            <w:tcW w:w="3239" w:type="dxa"/>
            <w:shd w:val="clear" w:color="auto" w:fill="auto"/>
          </w:tcPr>
          <w:p w14:paraId="6AEA19E2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Регулятивные:</w:t>
            </w:r>
          </w:p>
          <w:p w14:paraId="5A4363F8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определяют и формулируют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цель деятельности на уроке с помощью учителя.</w:t>
            </w:r>
          </w:p>
          <w:p w14:paraId="708D4E2D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Познавательные:</w:t>
            </w:r>
          </w:p>
          <w:p w14:paraId="156D11FB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находят ответы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на вопросы.</w:t>
            </w:r>
          </w:p>
          <w:p w14:paraId="1C776A6E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Коммуникативные:</w:t>
            </w:r>
            <w:r>
              <w:rPr>
                <w:sz w:val="28"/>
                <w:szCs w:val="28"/>
              </w:rPr>
              <w:t> </w:t>
            </w:r>
          </w:p>
          <w:p w14:paraId="0A517098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понимают значение вопроса, умеют отвечать на поставленный вопрос;</w:t>
            </w:r>
          </w:p>
          <w:p w14:paraId="121D507A">
            <w:pPr>
              <w:pStyle w:val="7"/>
              <w:spacing w:beforeAutospacing="0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оформляют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свои мысли в устной форме;</w:t>
            </w:r>
          </w:p>
        </w:tc>
      </w:tr>
      <w:tr w14:paraId="51319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281" w:type="dxa"/>
            <w:shd w:val="clear" w:color="auto" w:fill="auto"/>
          </w:tcPr>
          <w:p w14:paraId="5A0A2D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78D4FE94">
            <w:pPr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95" w:type="dxa"/>
            <w:shd w:val="clear" w:color="auto" w:fill="auto"/>
          </w:tcPr>
          <w:p w14:paraId="387F3685"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3)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Прослушивание песни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(стр.3 №3)</w:t>
            </w:r>
          </w:p>
          <w:p w14:paraId="58A9E0A4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Послушайте песню и попробуйте запомнить как будут называться члены семьи по татарски.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(запомнить парами)</w:t>
            </w:r>
          </w:p>
          <w:p w14:paraId="201EE8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и моя семья</w:t>
            </w:r>
          </w:p>
          <w:p w14:paraId="51986F33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городе и на селе</w:t>
            </w:r>
          </w:p>
          <w:p w14:paraId="6124F82F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Что семья, то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ГАИЛ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Ә.</w:t>
            </w:r>
          </w:p>
          <w:p w14:paraId="00E107D8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Доченьку ты не брани</w:t>
            </w:r>
          </w:p>
          <w:p w14:paraId="1A78D903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Мама, мамочка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ӘНИ.</w:t>
            </w:r>
          </w:p>
          <w:p w14:paraId="684DE40C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 машине прокати</w:t>
            </w:r>
          </w:p>
          <w:p w14:paraId="5F0C94E8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Папа, папочка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ӘТИ.</w:t>
            </w:r>
          </w:p>
          <w:p w14:paraId="74AECE65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Свою бабушку люби</w:t>
            </w:r>
          </w:p>
          <w:p w14:paraId="2539EAD4">
            <w:pPr>
              <w:ind w:firstLine="3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Твоя бабушка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ӘБИ.</w:t>
            </w:r>
          </w:p>
          <w:p w14:paraId="66FA48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 детства деда ува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ай</w:t>
            </w:r>
          </w:p>
          <w:p w14:paraId="29251A02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татарски он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БАБАЙ.</w:t>
            </w:r>
          </w:p>
          <w:p w14:paraId="4EBCFF47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Дочке счастья мы хотим</w:t>
            </w:r>
          </w:p>
          <w:p w14:paraId="411A38FE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Доченька моя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КЫЗЫМ.</w:t>
            </w:r>
          </w:p>
          <w:p w14:paraId="3B1A4403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Сыном я горжусь своим</w:t>
            </w:r>
          </w:p>
          <w:p w14:paraId="52FCB138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татарски сын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УЛЫМ.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31240C15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Вот и вся моя семья</w:t>
            </w:r>
          </w:p>
          <w:p w14:paraId="3D797498">
            <w:pPr>
              <w:ind w:firstLine="280" w:firstLineChars="1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татарски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ГАИЛ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Ә.</w:t>
            </w:r>
          </w:p>
        </w:tc>
        <w:tc>
          <w:tcPr>
            <w:tcW w:w="3284" w:type="dxa"/>
            <w:shd w:val="clear" w:color="auto" w:fill="auto"/>
          </w:tcPr>
          <w:p w14:paraId="62F150B9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ru-RU"/>
              </w:rPr>
              <w:t>Слушают песн</w:t>
            </w:r>
            <w:r>
              <w:rPr>
                <w:sz w:val="28"/>
                <w:szCs w:val="28"/>
                <w:lang w:val="tt-RU"/>
              </w:rPr>
              <w:t>ю</w:t>
            </w:r>
            <w:r>
              <w:rPr>
                <w:sz w:val="28"/>
                <w:szCs w:val="28"/>
                <w:lang w:val="ru-RU"/>
              </w:rPr>
              <w:t>, запоминают слова</w:t>
            </w:r>
            <w:r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651" w:type="dxa"/>
            <w:shd w:val="clear" w:color="auto" w:fill="auto"/>
          </w:tcPr>
          <w:p w14:paraId="42A6B1CE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Воспринимают на слух и запоминают новые слова.</w:t>
            </w:r>
          </w:p>
        </w:tc>
        <w:tc>
          <w:tcPr>
            <w:tcW w:w="3239" w:type="dxa"/>
            <w:shd w:val="clear" w:color="auto" w:fill="auto"/>
          </w:tcPr>
          <w:p w14:paraId="0FA3CFD1">
            <w:pPr>
              <w:pStyle w:val="7"/>
              <w:spacing w:beforeAutospacing="0" w:afterAutospacing="0"/>
              <w:jc w:val="left"/>
              <w:textAlignment w:val="baseline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Личностные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:</w:t>
            </w:r>
          </w:p>
          <w:p w14:paraId="5F169EA6">
            <w:pPr>
              <w:pStyle w:val="7"/>
              <w:spacing w:beforeAutospacing="0" w:afterAutospacing="0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  <w:t>эмоционально воспринимают песню;</w:t>
            </w:r>
          </w:p>
          <w:p w14:paraId="1A944BEA">
            <w:pPr>
              <w:pStyle w:val="7"/>
              <w:spacing w:beforeAutospacing="0" w:afterAutospacing="0"/>
              <w:jc w:val="left"/>
              <w:textAlignment w:val="baseline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Коммуникативные:</w:t>
            </w:r>
          </w:p>
          <w:p w14:paraId="234C704D">
            <w:pPr>
              <w:pStyle w:val="7"/>
              <w:spacing w:beforeAutospacing="0" w:afterAutospacing="0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  <w:t>формулируют собственное мнение</w:t>
            </w:r>
          </w:p>
        </w:tc>
      </w:tr>
      <w:tr w14:paraId="75C41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281" w:type="dxa"/>
            <w:shd w:val="clear" w:color="auto" w:fill="auto"/>
          </w:tcPr>
          <w:p w14:paraId="5FAF208F">
            <w:pPr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595" w:type="dxa"/>
            <w:shd w:val="clear" w:color="auto" w:fill="auto"/>
          </w:tcPr>
          <w:p w14:paraId="058716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8"/>
                <w:szCs w:val="28"/>
                <w:lang w:val="ru-RU" w:bidi="ar"/>
              </w:rPr>
              <w:t>4</w:t>
            </w:r>
            <w:r>
              <w:rPr>
                <w:rFonts w:ascii="Times New Roman" w:hAnsi="Times New Roman" w:eastAsia="SimSun" w:cs="Times New Roman"/>
                <w:b/>
                <w:bCs/>
                <w:sz w:val="28"/>
                <w:szCs w:val="28"/>
                <w:lang w:bidi="ar"/>
              </w:rPr>
              <w:t>. Формирование умений и навыков</w:t>
            </w:r>
          </w:p>
          <w:p w14:paraId="7B3DE9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Какие вы услышали слова? (МНОГОКРАТНЫЙ ПОВТОР)</w:t>
            </w:r>
          </w:p>
          <w:p w14:paraId="5A52C4C6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</w:t>
            </w:r>
          </w:p>
          <w:p w14:paraId="496CCF7B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</w:p>
          <w:p w14:paraId="7B12CA81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</w:p>
          <w:p w14:paraId="06CA254F">
            <w:pPr>
              <w:pStyle w:val="7"/>
              <w:numPr>
                <w:ilvl w:val="0"/>
                <w:numId w:val="7"/>
              </w:numPr>
              <w:spacing w:beforeAutospacing="0" w:after="450" w:afterAutospacing="0"/>
              <w:textAlignment w:val="baseline"/>
              <w:rPr>
                <w:rFonts w:hint="default"/>
                <w:color w:val="FF0000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color w:val="auto"/>
                <w:sz w:val="28"/>
                <w:szCs w:val="28"/>
                <w:lang w:val="ru-RU"/>
              </w:rPr>
              <w:t>Работа по таблице стр.4 №4</w:t>
            </w:r>
          </w:p>
          <w:p w14:paraId="2E8AD399">
            <w:pPr>
              <w:pStyle w:val="7"/>
              <w:numPr>
                <w:ilvl w:val="0"/>
                <w:numId w:val="0"/>
              </w:numPr>
              <w:spacing w:beforeAutospacing="0" w:after="450" w:afterAutospacing="0"/>
              <w:textAlignment w:val="baseline"/>
              <w:rPr>
                <w:rFonts w:hint="default"/>
                <w:color w:val="FF0000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color w:val="auto"/>
                <w:sz w:val="28"/>
                <w:szCs w:val="28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color w:val="auto"/>
                <w:sz w:val="28"/>
                <w:szCs w:val="28"/>
                <w:lang w:val="ru-RU"/>
              </w:rPr>
              <w:t>А теперь выполните задание №4 на стр.4. Какие слова нашли?</w:t>
            </w:r>
            <w:r>
              <w:rPr>
                <w:rFonts w:hint="default"/>
                <w:b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284" w:type="dxa"/>
            <w:shd w:val="clear" w:color="auto" w:fill="auto"/>
          </w:tcPr>
          <w:p w14:paraId="10328B7B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val="tt-RU" w:bidi="ar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tt-RU" w:bidi="ar"/>
              </w:rPr>
              <w:t xml:space="preserve">Произносят 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 xml:space="preserve"> парами 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val="tt-RU" w:bidi="ar"/>
              </w:rPr>
              <w:t>слова:</w:t>
            </w:r>
          </w:p>
          <w:p w14:paraId="2CA139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Семья -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ГАИЛ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Ә.</w:t>
            </w:r>
          </w:p>
          <w:p w14:paraId="25BD1AF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Мама-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Папа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ӘТИ</w:t>
            </w:r>
          </w:p>
          <w:p w14:paraId="22E9AB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абушка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ӘБИ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(дедушка)-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БАБАЙ</w:t>
            </w:r>
          </w:p>
          <w:p w14:paraId="5F20AF7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Доченька -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КЫЗЫМ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Сын -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УЛЫМ</w:t>
            </w:r>
          </w:p>
          <w:p w14:paraId="7854CCA7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</w:pPr>
          </w:p>
          <w:p w14:paraId="49A660EA">
            <w:pPr>
              <w:pStyle w:val="7"/>
              <w:tabs>
                <w:tab w:val="left" w:pos="3800"/>
                <w:tab w:val="left" w:pos="3900"/>
                <w:tab w:val="left" w:pos="4200"/>
                <w:tab w:val="left" w:pos="5400"/>
              </w:tabs>
              <w:spacing w:beforeAutospacing="0" w:after="450" w:afterAutospacing="0"/>
              <w:ind w:left="-480" w:leftChars="-20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651" w:type="dxa"/>
            <w:shd w:val="clear" w:color="auto" w:fill="auto"/>
          </w:tcPr>
          <w:p w14:paraId="25D482A6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Отработка произношения слов на русском и татарском языках.</w:t>
            </w:r>
          </w:p>
        </w:tc>
        <w:tc>
          <w:tcPr>
            <w:tcW w:w="3239" w:type="dxa"/>
            <w:shd w:val="clear" w:color="auto" w:fill="auto"/>
          </w:tcPr>
          <w:p w14:paraId="042E73C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Регулятивные:</w:t>
            </w:r>
          </w:p>
          <w:p w14:paraId="59BEDEB9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умеют высказывать свое мнение на основе работы с материалом;</w:t>
            </w:r>
            <w:r>
              <w:rPr>
                <w:sz w:val="28"/>
                <w:szCs w:val="28"/>
              </w:rPr>
              <w:t> </w:t>
            </w:r>
          </w:p>
          <w:p w14:paraId="4CAA4AE9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Познавательные:</w:t>
            </w:r>
          </w:p>
          <w:p w14:paraId="22E3F732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находят в тексте песни ответы на вопросы;</w:t>
            </w:r>
          </w:p>
          <w:p w14:paraId="5D21518C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Коммуникативные:</w:t>
            </w:r>
          </w:p>
          <w:p w14:paraId="7511A815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строят монологическую и диалогическую речь;</w:t>
            </w:r>
            <w:r>
              <w:rPr>
                <w:sz w:val="28"/>
                <w:szCs w:val="28"/>
              </w:rPr>
              <w:t> </w:t>
            </w:r>
          </w:p>
          <w:p w14:paraId="65B39B5B">
            <w:pPr>
              <w:pStyle w:val="7"/>
              <w:spacing w:beforeAutospacing="0" w:afterAutospacing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– стро</w:t>
            </w:r>
            <w:r>
              <w:rPr>
                <w:sz w:val="28"/>
                <w:szCs w:val="28"/>
                <w:lang w:val="ru-RU"/>
              </w:rPr>
              <w:t>ят</w:t>
            </w:r>
            <w:r>
              <w:rPr>
                <w:sz w:val="28"/>
                <w:szCs w:val="28"/>
              </w:rPr>
              <w:t xml:space="preserve"> устное высказывание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14:paraId="74357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281" w:type="dxa"/>
            <w:shd w:val="clear" w:color="auto" w:fill="auto"/>
          </w:tcPr>
          <w:p w14:paraId="08E78FFD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95" w:type="dxa"/>
            <w:shd w:val="clear" w:color="auto" w:fill="auto"/>
          </w:tcPr>
          <w:p w14:paraId="36794735">
            <w:pPr>
              <w:pStyle w:val="7"/>
              <w:numPr>
                <w:ilvl w:val="0"/>
                <w:numId w:val="7"/>
              </w:numPr>
              <w:spacing w:beforeAutospacing="0" w:afterAutospacing="0"/>
              <w:ind w:left="0" w:leftChars="0" w:firstLine="0" w:firstLineChars="0"/>
              <w:rPr>
                <w:rFonts w:hint="default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  <w:r>
              <w:rPr>
                <w:rFonts w:hint="default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31D19316">
            <w:pPr>
              <w:pStyle w:val="7"/>
              <w:numPr>
                <w:ilvl w:val="0"/>
                <w:numId w:val="0"/>
              </w:numPr>
              <w:spacing w:beforeAutospacing="0" w:afterAutospacing="0"/>
              <w:ind w:firstLine="422" w:firstLineChars="150"/>
              <w:rPr>
                <w:rFonts w:hint="default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8"/>
                <w:szCs w:val="28"/>
                <w:lang w:val="ru-RU"/>
              </w:rPr>
              <w:t>стр.5 №5 в тетради</w:t>
            </w:r>
          </w:p>
          <w:p w14:paraId="6A7128B0">
            <w:pPr>
              <w:pStyle w:val="7"/>
              <w:spacing w:beforeAutospacing="0" w:afterAutospacing="0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Составьте предложение из слов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14:paraId="7AE7F603">
            <w:pPr>
              <w:pStyle w:val="7"/>
              <w:spacing w:beforeAutospacing="0" w:afterAutospacing="0"/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>Хорошей, дети, хорошие, в,семье, растут.</w:t>
            </w:r>
          </w:p>
          <w:p w14:paraId="6BA27374">
            <w:pPr>
              <w:pStyle w:val="7"/>
              <w:spacing w:beforeAutospacing="0" w:afterAutospacing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В хорошей семье хорошие дети растут. (</w:t>
            </w:r>
            <w:r>
              <w:rPr>
                <w:rFonts w:eastAsia="Arial"/>
                <w:color w:val="000000"/>
                <w:sz w:val="28"/>
                <w:szCs w:val="28"/>
                <w:lang w:val="ru-RU"/>
              </w:rPr>
              <w:t>Яхшы гаиләдә яхшы балалар үсә)</w:t>
            </w:r>
          </w:p>
          <w:p w14:paraId="0B4FF6D6">
            <w:pPr>
              <w:pStyle w:val="7"/>
              <w:spacing w:beforeAutospacing="0" w:afterAutospacing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А что это за предложение?</w:t>
            </w:r>
          </w:p>
          <w:p w14:paraId="162C0E9E">
            <w:pPr>
              <w:pStyle w:val="7"/>
              <w:spacing w:beforeAutospacing="0" w:afterAutospacing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Что такое пословица?</w:t>
            </w:r>
          </w:p>
          <w:p w14:paraId="07A7F74C">
            <w:pPr>
              <w:pStyle w:val="7"/>
              <w:spacing w:beforeAutospacing="0" w:afterAutospacing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Это краткое народное высказывание, которое нас чему то учит.</w:t>
            </w:r>
          </w:p>
          <w:p w14:paraId="2A96533A">
            <w:pPr>
              <w:pStyle w:val="7"/>
              <w:spacing w:beforeAutospacing="0" w:afterAutospacing="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Как вы понимаете эту пословицу.</w:t>
            </w:r>
          </w:p>
          <w:p w14:paraId="2111CE3D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14:paraId="0EDD6B2F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14:paraId="02A72EA3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14:paraId="2C00981E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14:paraId="467257A2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 ваша семья какая?</w:t>
            </w:r>
          </w:p>
        </w:tc>
        <w:tc>
          <w:tcPr>
            <w:tcW w:w="3284" w:type="dxa"/>
            <w:shd w:val="clear" w:color="auto" w:fill="auto"/>
          </w:tcPr>
          <w:p w14:paraId="471556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составляют предложение.</w:t>
            </w:r>
          </w:p>
          <w:p w14:paraId="50CB2F1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22640F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Пословица.</w:t>
            </w:r>
          </w:p>
          <w:p w14:paraId="28279BEB">
            <w:pPr>
              <w:pStyle w:val="7"/>
              <w:spacing w:beforeAutospacing="0" w:afterAutospacing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Это краткое народное высказывание, которое нас чему то учит.</w:t>
            </w:r>
          </w:p>
          <w:p w14:paraId="67C16BED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Если в семье все счастливы, любят друг друга, уважают, то в такой семье хорошие дети растут.</w:t>
            </w:r>
          </w:p>
          <w:p w14:paraId="61D74C3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797F9F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B12DFA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Ответы детей.</w:t>
            </w:r>
          </w:p>
        </w:tc>
        <w:tc>
          <w:tcPr>
            <w:tcW w:w="1651" w:type="dxa"/>
            <w:shd w:val="clear" w:color="auto" w:fill="auto"/>
          </w:tcPr>
          <w:p w14:paraId="5900E36A">
            <w:pPr>
              <w:tabs>
                <w:tab w:val="left" w:pos="585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Вспом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инаютзначение слова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пословица.</w:t>
            </w:r>
          </w:p>
          <w:p w14:paraId="119F582C">
            <w:pPr>
              <w:tabs>
                <w:tab w:val="left" w:pos="585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(Это жанр устного народного творчества) Связь с литературным чтением.</w:t>
            </w:r>
          </w:p>
          <w:p w14:paraId="2AEB35DA">
            <w:pPr>
              <w:tabs>
                <w:tab w:val="left" w:pos="585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Пословица обогощает  речь.</w:t>
            </w:r>
          </w:p>
          <w:p w14:paraId="66C619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76980">
            <w:pPr>
              <w:pStyle w:val="10"/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39" w:type="dxa"/>
            <w:shd w:val="clear" w:color="auto" w:fill="auto"/>
          </w:tcPr>
          <w:p w14:paraId="4A2C9D8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  <w:t>Личностные:</w:t>
            </w:r>
          </w:p>
          <w:p w14:paraId="31F56D0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умеют </w:t>
            </w:r>
            <w: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  <w:lang w:val="ru-RU"/>
              </w:rPr>
              <w:t>осуществлять самооценку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умеют устанавливать связи между целью деятельности и её результатом</w:t>
            </w:r>
          </w:p>
          <w:p w14:paraId="6CD4489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  <w:t>Регулятивные :</w:t>
            </w:r>
          </w:p>
          <w:p w14:paraId="5C4E57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понимают значение слова СЕМЬЯ; </w:t>
            </w:r>
          </w:p>
          <w:p w14:paraId="01BEE20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понимают значение пословицы; </w:t>
            </w:r>
          </w:p>
          <w:p w14:paraId="55FD607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</w:p>
          <w:p w14:paraId="49C7BF75">
            <w:pP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u w:val="single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умение  выполнять учебные действия, руководствуясь изученными правилами и в соответствии с выбранным алгоритмом или инструкциями учителя; </w:t>
            </w:r>
          </w:p>
        </w:tc>
      </w:tr>
      <w:tr w14:paraId="4AFD3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281" w:type="dxa"/>
            <w:shd w:val="clear" w:color="auto" w:fill="auto"/>
          </w:tcPr>
          <w:p w14:paraId="6CBEE5A3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95" w:type="dxa"/>
            <w:shd w:val="clear" w:color="auto" w:fill="auto"/>
          </w:tcPr>
          <w:p w14:paraId="4FEEDE9C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7)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«Собери ромашку»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на доске и в тетрадях (стр.5 №6)</w:t>
            </w:r>
          </w:p>
          <w:p w14:paraId="23C5C39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Ребята, на ваших партах очень много разных слов. Выберите, пожалуйста, только то, что должно царить в семье? </w:t>
            </w:r>
          </w:p>
          <w:p w14:paraId="63B9B8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(Слова с переводом)</w:t>
            </w:r>
          </w:p>
          <w:p w14:paraId="6A8D813A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гостеприимная - кунакчыл</w:t>
            </w:r>
          </w:p>
          <w:p w14:paraId="1E071A9C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дружная - т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ату</w:t>
            </w:r>
          </w:p>
          <w:p w14:paraId="492DFA98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заботливая - к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айгыртучан</w:t>
            </w:r>
          </w:p>
          <w:p w14:paraId="6D1B9F1F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крепкая- н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ык</w:t>
            </w:r>
          </w:p>
          <w:p w14:paraId="608B6A3C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счастливая- б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әхетле</w:t>
            </w:r>
          </w:p>
          <w:p w14:paraId="3FEA9DC4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честная- гадел </w:t>
            </w:r>
          </w:p>
          <w:p w14:paraId="6D55934A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жадная- саран</w:t>
            </w:r>
          </w:p>
          <w:p w14:paraId="136D0E87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здоровая- с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әламәт</w:t>
            </w:r>
          </w:p>
          <w:p w14:paraId="388BF56C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работящая- э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шчән</w:t>
            </w:r>
          </w:p>
          <w:p w14:paraId="708529A7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сплоченная- б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ердәм</w:t>
            </w:r>
          </w:p>
          <w:p w14:paraId="115606D3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трудная- а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выр</w:t>
            </w:r>
          </w:p>
          <w:p w14:paraId="5CDEC528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большая- з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ур</w:t>
            </w:r>
          </w:p>
          <w:p w14:paraId="140E366A">
            <w:pP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eastAsia="Arial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несчастная- б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әхетсез</w:t>
            </w:r>
          </w:p>
          <w:p w14:paraId="6D704ACF">
            <w:pPr>
              <w:rPr>
                <w:ins w:id="2" w:author="1" w:date="2024-09-12T21:21:41Z"/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Helvetica" w:cs="Times New Roman"/>
                <w:color w:val="2C2D2E"/>
                <w:sz w:val="28"/>
                <w:szCs w:val="28"/>
                <w:shd w:val="clear" w:color="auto" w:fill="FFFFFF"/>
                <w:lang w:val="ru-RU"/>
              </w:rPr>
              <w:t xml:space="preserve">драчливая- 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  <w:t>сугышчан</w:t>
            </w:r>
          </w:p>
          <w:p w14:paraId="1FCC23D5">
            <w:pP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lang w:val="ru-RU"/>
              </w:rPr>
            </w:pPr>
          </w:p>
          <w:p w14:paraId="605B2516">
            <w:pPr>
              <w:pStyle w:val="7"/>
              <w:spacing w:beforeAutospacing="0" w:afterAutospacing="0"/>
              <w:textAlignment w:val="baseline"/>
              <w:rPr>
                <w:color w:val="000000" w:themeColor="text1"/>
                <w:kern w:val="24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4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Ромашка является символом семьи и верности.  С 2008 года  в России день семьи отмечается ежегодно 8 июля. </w:t>
            </w:r>
          </w:p>
        </w:tc>
        <w:tc>
          <w:tcPr>
            <w:tcW w:w="3284" w:type="dxa"/>
            <w:shd w:val="clear" w:color="auto" w:fill="auto"/>
          </w:tcPr>
          <w:p w14:paraId="49EB28B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Дети выбирают слова и прикрепляют к доске. Получается РОМАШКА(Ак ч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әчәк)</w:t>
            </w:r>
          </w:p>
        </w:tc>
        <w:tc>
          <w:tcPr>
            <w:tcW w:w="1651" w:type="dxa"/>
            <w:shd w:val="clear" w:color="auto" w:fill="auto"/>
          </w:tcPr>
          <w:p w14:paraId="1BE8CAD0">
            <w:pPr>
              <w:pStyle w:val="10"/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  <w:lang w:val="tt-RU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zh-CN"/>
              </w:rPr>
              <w:t>Составляют словосочетания.</w:t>
            </w:r>
          </w:p>
        </w:tc>
        <w:tc>
          <w:tcPr>
            <w:tcW w:w="3239" w:type="dxa"/>
            <w:shd w:val="clear" w:color="auto" w:fill="auto"/>
          </w:tcPr>
          <w:p w14:paraId="77F96960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  <w:t>Личностные:</w:t>
            </w:r>
          </w:p>
          <w:p w14:paraId="63B1AA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умеют </w:t>
            </w:r>
            <w: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  <w:lang w:val="ru-RU"/>
              </w:rPr>
              <w:t>осуществлять самооценку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умеют устанавливать связи между целью деятельности и её результатом</w:t>
            </w:r>
          </w:p>
          <w:p w14:paraId="1872CCD0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  <w:t>Регулятивные :</w:t>
            </w:r>
          </w:p>
          <w:p w14:paraId="366E0B6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понимают значение слова СЕМЬЯ; </w:t>
            </w:r>
          </w:p>
          <w:p w14:paraId="5E32DE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понимают значение пословицы; </w:t>
            </w:r>
          </w:p>
          <w:p w14:paraId="49566EF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/>
              </w:rPr>
            </w:pPr>
          </w:p>
          <w:p w14:paraId="4BE848D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умение  выполнять учебные действия, руководствуясь изученными правилами и в соответствии с выбранным алгоритмом или инструкциями учителя; </w:t>
            </w:r>
          </w:p>
        </w:tc>
      </w:tr>
      <w:tr w14:paraId="0573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2281" w:type="dxa"/>
            <w:shd w:val="clear" w:color="auto" w:fill="auto"/>
          </w:tcPr>
          <w:p w14:paraId="7252B8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4B605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95" w:type="dxa"/>
            <w:shd w:val="clear" w:color="auto" w:fill="auto"/>
          </w:tcPr>
          <w:p w14:paraId="47AA60A6">
            <w:pPr>
              <w:pStyle w:val="7"/>
              <w:numPr>
                <w:ilvl w:val="0"/>
                <w:numId w:val="0"/>
              </w:numPr>
              <w:ind w:leftChars="0"/>
              <w:rPr>
                <w:rFonts w:eastAsia="Times New Roman"/>
                <w:szCs w:val="28"/>
                <w:lang w:bidi="ar-SA"/>
              </w:rPr>
            </w:pPr>
            <w:r>
              <w:rPr>
                <w:rFonts w:hint="default" w:cs="Times New Roman"/>
                <w:b/>
                <w:sz w:val="28"/>
                <w:szCs w:val="28"/>
                <w:lang w:val="ru-RU"/>
              </w:rPr>
              <w:t>8)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Физминутка</w:t>
            </w:r>
          </w:p>
          <w:p w14:paraId="7E57EAB0">
            <w:pPr>
              <w:pStyle w:val="7"/>
              <w:numPr>
                <w:ilvl w:val="0"/>
                <w:numId w:val="0"/>
              </w:numPr>
              <w:ind w:leftChars="0"/>
              <w:rPr>
                <w:rFonts w:eastAsia="Times New Roman"/>
                <w:szCs w:val="28"/>
                <w:lang w:bidi="ar-SA"/>
              </w:rPr>
            </w:pPr>
            <w:r>
              <w:rPr>
                <w:sz w:val="28"/>
                <w:szCs w:val="28"/>
              </w:rPr>
              <w:t>Бергәләп басыйк әле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Түгәрәк ясыйк әле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Менә нинди түгәрәк!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Бик кечкенә түгәрәк.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Кулны кулга тотынып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Артка таба барабыз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Менә нинди түгәрәк!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Бигерәк зур түгәрәк!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Түгәрәктә йөрибез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Тыпыр-тыпыр биибез.</w:t>
            </w:r>
            <w:r>
              <w:rPr>
                <w:sz w:val="28"/>
                <w:szCs w:val="28"/>
              </w:rPr>
              <w:br w:type="textWrapping"/>
            </w:r>
          </w:p>
        </w:tc>
        <w:tc>
          <w:tcPr>
            <w:tcW w:w="3284" w:type="dxa"/>
            <w:shd w:val="clear" w:color="auto" w:fill="auto"/>
          </w:tcPr>
          <w:p w14:paraId="52AF7475">
            <w:pPr>
              <w:pStyle w:val="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Осуществляют профилактику утомления</w:t>
            </w:r>
          </w:p>
        </w:tc>
        <w:tc>
          <w:tcPr>
            <w:tcW w:w="1651" w:type="dxa"/>
            <w:shd w:val="clear" w:color="auto" w:fill="auto"/>
          </w:tcPr>
          <w:p w14:paraId="49D72D59">
            <w:pPr>
              <w:pStyle w:val="10"/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39" w:type="dxa"/>
            <w:shd w:val="clear" w:color="auto" w:fill="auto"/>
          </w:tcPr>
          <w:p w14:paraId="79506DE7">
            <w:pPr>
              <w:pStyle w:val="9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произносит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слова физминутки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 учителем.</w:t>
            </w:r>
          </w:p>
        </w:tc>
      </w:tr>
      <w:tr w14:paraId="45584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81" w:type="dxa"/>
            <w:shd w:val="clear" w:color="auto" w:fill="auto"/>
          </w:tcPr>
          <w:p w14:paraId="4579E93D">
            <w:pPr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V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I.</w:t>
            </w:r>
            <w:r>
              <w:rPr>
                <w:rFonts w:ascii="Times New Roman" w:hAnsi="Times New Roman" w:eastAsia="SimSun" w:cs="Times New Roman"/>
                <w:b/>
                <w:bCs/>
                <w:sz w:val="28"/>
                <w:szCs w:val="28"/>
                <w:lang w:val="ru-RU" w:bidi="ar"/>
              </w:rPr>
              <w:t>Обобщение и проверка изученного материала</w:t>
            </w:r>
          </w:p>
        </w:tc>
        <w:tc>
          <w:tcPr>
            <w:tcW w:w="5595" w:type="dxa"/>
            <w:shd w:val="clear" w:color="auto" w:fill="auto"/>
          </w:tcPr>
          <w:p w14:paraId="0D8FC320"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)Работа в парах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(стр.6 №7)</w:t>
            </w:r>
          </w:p>
          <w:p w14:paraId="3BD9CBCC">
            <w:pPr>
              <w:rPr>
                <w:ins w:id="3" w:author="1" w:date="2024-09-12T21:22:09Z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Попробуем с изученными словами составить короткие предложения и прочитать.(ПОВТОР ХОРОМ) </w:t>
            </w:r>
          </w:p>
          <w:p w14:paraId="5374AF6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97701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)Ролевая игра. (ПАЛЬЧИКОВЫЕ КУКЛЫ)</w:t>
            </w:r>
          </w:p>
          <w:p w14:paraId="1F20447F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Используя пальчиковые куклы попробуем повторить предложения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3284" w:type="dxa"/>
            <w:shd w:val="clear" w:color="auto" w:fill="auto"/>
          </w:tcPr>
          <w:p w14:paraId="27ACA814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Дети отвечают на вопрос учителя.</w:t>
            </w:r>
          </w:p>
          <w:p w14:paraId="756F5FC3">
            <w:pPr>
              <w:pStyle w:val="7"/>
              <w:spacing w:beforeAutospacing="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в парах. Выполняют работу в тетради, вставляя нужные слова.</w:t>
            </w:r>
            <w:r>
              <w:rPr>
                <w:sz w:val="28"/>
                <w:szCs w:val="28"/>
              </w:rPr>
              <w:t>  </w:t>
            </w:r>
          </w:p>
        </w:tc>
        <w:tc>
          <w:tcPr>
            <w:tcW w:w="1651" w:type="dxa"/>
            <w:shd w:val="clear" w:color="auto" w:fill="auto"/>
          </w:tcPr>
          <w:p w14:paraId="37FBB51B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Фонетические  и лексические нормы речевого этикета. </w:t>
            </w:r>
          </w:p>
        </w:tc>
        <w:tc>
          <w:tcPr>
            <w:tcW w:w="3239" w:type="dxa"/>
          </w:tcPr>
          <w:p w14:paraId="73EE8041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Познавательные УУД:</w:t>
            </w:r>
            <w:r>
              <w:rPr>
                <w:rFonts w:ascii="Times New Roman" w:hAnsi="Times New Roman" w:eastAsia="SimSun" w:cs="Times New Roman"/>
                <w:sz w:val="28"/>
                <w:szCs w:val="28"/>
                <w:lang w:bidi="ar"/>
              </w:rPr>
              <w:t> </w:t>
            </w:r>
          </w:p>
          <w:p w14:paraId="572F3221">
            <w:pPr>
              <w:pStyle w:val="7"/>
              <w:spacing w:beforeAutospacing="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-систематизировать, обобщить изученное; Коммуникативные УУД:  – осуществлять взаимный контроль;</w:t>
            </w:r>
            <w:r>
              <w:rPr>
                <w:sz w:val="28"/>
                <w:szCs w:val="28"/>
              </w:rPr>
              <w:t> </w:t>
            </w:r>
          </w:p>
          <w:p w14:paraId="36DF7D6E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Регулятивные УУД:</w:t>
            </w:r>
            <w:r>
              <w:rPr>
                <w:sz w:val="28"/>
                <w:szCs w:val="28"/>
              </w:rPr>
              <w:t> </w:t>
            </w:r>
          </w:p>
          <w:p w14:paraId="0CBCCFB8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-прогнозировать результаты уровня усвоения;</w:t>
            </w:r>
            <w:r>
              <w:rPr>
                <w:sz w:val="28"/>
                <w:szCs w:val="28"/>
              </w:rPr>
              <w:t> </w:t>
            </w:r>
          </w:p>
          <w:p w14:paraId="09C0FD2F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-осуществлять контроль результатов,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 xml:space="preserve"> допущенных ошибок и их коррекция</w:t>
            </w:r>
            <w:r>
              <w:rPr>
                <w:sz w:val="28"/>
                <w:szCs w:val="28"/>
              </w:rPr>
              <w:t> </w:t>
            </w:r>
          </w:p>
        </w:tc>
      </w:tr>
      <w:tr w14:paraId="7CB1E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281" w:type="dxa"/>
            <w:shd w:val="clear" w:color="auto" w:fill="auto"/>
          </w:tcPr>
          <w:p w14:paraId="7CD3ED6F">
            <w:pPr>
              <w:spacing w:line="360" w:lineRule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V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 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Рефлексия</w:t>
            </w:r>
          </w:p>
          <w:p w14:paraId="6A37F892">
            <w:pPr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595" w:type="dxa"/>
            <w:shd w:val="clear" w:color="auto" w:fill="auto"/>
          </w:tcPr>
          <w:p w14:paraId="6196D7E1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Что мы  делали сегодня на уроке? Какие задания выполняли? С какими словами познакомилис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ь?</w:t>
            </w:r>
          </w:p>
          <w:p w14:paraId="4A0EFB8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Какую цель мы перед собою ставили? (Применяя новые слова составить словосочетания, предложения, диалоги)</w:t>
            </w:r>
          </w:p>
          <w:p w14:paraId="304E5E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Как вы считаете, мы её достигли?</w:t>
            </w:r>
          </w:p>
          <w:p w14:paraId="4A325B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A9219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Оцените каждый свою деятельность.  </w:t>
            </w:r>
          </w:p>
          <w:p w14:paraId="58B3785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-Если вы запомнили новые слова и вам на уроке не было трудно, вы прикрепляете к яблоне ЗЕЛЁНОЕ яблоко.</w:t>
            </w:r>
          </w:p>
          <w:p w14:paraId="4FA83E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Если вы запомнили не все слова, вам было чуть-чуть сложно, то ЖЁЛТЫЕ яблоки, а если вы ничего не поняли и вам очень сложно было, то прикрепляете КРАСНОЕ яблоко.</w:t>
            </w:r>
          </w:p>
          <w:p w14:paraId="728B905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DE2B823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3284" w:type="dxa"/>
            <w:shd w:val="clear" w:color="auto" w:fill="auto"/>
          </w:tcPr>
          <w:p w14:paraId="69E76B62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Ответы детей</w:t>
            </w:r>
          </w:p>
          <w:p w14:paraId="4A043CDD">
            <w:pPr>
              <w:textAlignment w:val="baseline"/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</w:pPr>
          </w:p>
          <w:p w14:paraId="34D13F0E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-Применяя новые слова составить словосочетания, предложения, диалоги.</w:t>
            </w:r>
          </w:p>
          <w:p w14:paraId="2B4AE116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</w:p>
          <w:p w14:paraId="2DCB51A7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 яблоню прикрепляют яблоки.</w:t>
            </w:r>
          </w:p>
          <w:p w14:paraId="4B52548C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651" w:type="dxa"/>
            <w:shd w:val="clear" w:color="auto" w:fill="auto"/>
          </w:tcPr>
          <w:p w14:paraId="6D0BDD43">
            <w:pPr>
              <w:pStyle w:val="7"/>
              <w:spacing w:beforeAutospacing="0" w:afterAutospacing="0"/>
              <w:textAlignment w:val="baseline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Отвечают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на вопросы, дают оценку работе на уроке</w:t>
            </w:r>
          </w:p>
        </w:tc>
        <w:tc>
          <w:tcPr>
            <w:tcW w:w="3239" w:type="dxa"/>
          </w:tcPr>
          <w:p w14:paraId="43667915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val="ru-RU" w:bidi="ar"/>
              </w:rPr>
              <w:t>Познавательные:</w:t>
            </w:r>
          </w:p>
          <w:p w14:paraId="4B57D76B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систематизировать, обобщать изученное, делать выводы.</w:t>
            </w:r>
          </w:p>
          <w:p w14:paraId="0D02CC6A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Коммуникативные:</w:t>
            </w:r>
          </w:p>
          <w:p w14:paraId="0AE28BF8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строит</w:t>
            </w:r>
            <w:r>
              <w:rPr>
                <w:rFonts w:hint="default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монологическое высказывание;</w:t>
            </w:r>
          </w:p>
          <w:p w14:paraId="4575E7B0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–правильно использовать речевые средства для решения коммуникативных задач;</w:t>
            </w:r>
          </w:p>
          <w:p w14:paraId="5C695785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оформлять свои мысли в устной форме, отвечать на вопросы учителя, слушать и понимать речь других.</w:t>
            </w:r>
          </w:p>
          <w:p w14:paraId="18343124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Регулятивные:</w:t>
            </w:r>
          </w:p>
          <w:p w14:paraId="2F9697FE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соотносить цели урока с результатом работы и со способами ее достижения;</w:t>
            </w:r>
          </w:p>
          <w:p w14:paraId="315EC68F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– совместно с учителем и одноклассниками давать оценку деятельности на уроке.</w:t>
            </w:r>
          </w:p>
        </w:tc>
      </w:tr>
      <w:tr w14:paraId="60A25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281" w:type="dxa"/>
            <w:shd w:val="clear" w:color="auto" w:fill="FFFFFF"/>
          </w:tcPr>
          <w:p w14:paraId="44851180">
            <w:pPr>
              <w:textAlignment w:val="baseline"/>
              <w:rPr>
                <w:rFonts w:ascii="Times New Roman" w:hAnsi="Times New Roman" w:eastAsia="Helvetica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V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Helvetica" w:cs="Times New Roman"/>
                <w:sz w:val="28"/>
                <w:szCs w:val="28"/>
                <w:lang w:bidi="ar"/>
              </w:rPr>
              <w:t>.</w:t>
            </w:r>
            <w:r>
              <w:rPr>
                <w:rFonts w:ascii="Times New Roman" w:hAnsi="Times New Roman" w:eastAsia="Helvetica" w:cs="Times New Roman"/>
                <w:color w:val="FF000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Helvetica" w:cs="Times New Roman"/>
                <w:b/>
                <w:bCs/>
                <w:sz w:val="28"/>
                <w:szCs w:val="28"/>
                <w:lang w:bidi="ar"/>
              </w:rPr>
              <w:t>Домашнее задание</w:t>
            </w:r>
            <w:r>
              <w:rPr>
                <w:rFonts w:ascii="Times New Roman" w:hAnsi="Times New Roman" w:eastAsia="Helvetica" w:cs="Times New Roman"/>
                <w:b/>
                <w:bCs/>
                <w:color w:val="FF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595" w:type="dxa"/>
            <w:shd w:val="clear" w:color="auto" w:fill="FFFFFF"/>
          </w:tcPr>
          <w:p w14:paraId="499D6115">
            <w:pPr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1) Задание 8 стр.7 в тетради (выучить стихотворение Г.Тукая  “Безнең гаилә”)</w:t>
            </w:r>
          </w:p>
          <w:p w14:paraId="02C2A42F">
            <w:pPr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2) Выучить слова по теме «Семья» </w:t>
            </w:r>
          </w:p>
          <w:p w14:paraId="4FF2EC58">
            <w:pPr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и использовать при общении с членами семьи.</w:t>
            </w:r>
          </w:p>
          <w:p w14:paraId="478BC373">
            <w:pPr>
              <w:numPr>
                <w:ilvl w:val="0"/>
                <w:numId w:val="6"/>
              </w:numPr>
              <w:ind w:left="0" w:leftChars="0" w:firstLine="0" w:firstLineChars="0"/>
              <w:textAlignment w:val="baseline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tt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Творческое задание 9 стр.8 – нарисовать свою семью; задание 10 стр.9 составить вместе с родителями родословную своей семьи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tt-RU"/>
              </w:rPr>
              <w:t>.</w:t>
            </w:r>
          </w:p>
        </w:tc>
        <w:tc>
          <w:tcPr>
            <w:tcW w:w="3284" w:type="dxa"/>
            <w:shd w:val="clear" w:color="auto" w:fill="auto"/>
          </w:tcPr>
          <w:p w14:paraId="32907CD6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Записывают в тетради домашнее задание.</w:t>
            </w:r>
          </w:p>
        </w:tc>
        <w:tc>
          <w:tcPr>
            <w:tcW w:w="1651" w:type="dxa"/>
            <w:shd w:val="clear" w:color="auto" w:fill="auto"/>
          </w:tcPr>
          <w:p w14:paraId="11BD82ED">
            <w:pPr>
              <w:pStyle w:val="7"/>
              <w:spacing w:beforeAutospacing="0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Понимание уровня заданий.</w:t>
            </w:r>
          </w:p>
        </w:tc>
        <w:tc>
          <w:tcPr>
            <w:tcW w:w="3239" w:type="dxa"/>
          </w:tcPr>
          <w:p w14:paraId="70DB63C0">
            <w:pPr>
              <w:pStyle w:val="7"/>
              <w:spacing w:beforeAutospacing="0" w:afterAutospacing="0"/>
              <w:textAlignment w:val="baseline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Регулятивные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:</w:t>
            </w:r>
          </w:p>
          <w:p w14:paraId="533033F8">
            <w:pPr>
              <w:pStyle w:val="7"/>
              <w:spacing w:beforeAutospacing="0" w:afterAutospacing="0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ru-RU"/>
              </w:rPr>
              <w:t>принимают и сохраняют учебную задачу</w:t>
            </w:r>
          </w:p>
        </w:tc>
      </w:tr>
      <w:tr w14:paraId="4FE87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281" w:type="dxa"/>
            <w:shd w:val="clear" w:color="auto" w:fill="FFFFFF"/>
          </w:tcPr>
          <w:p w14:paraId="1A51E2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9C131DB">
            <w:pPr>
              <w:textAlignment w:val="baseline"/>
              <w:rPr>
                <w:rFonts w:ascii="Times New Roman" w:hAnsi="Times New Roman" w:eastAsia="Helvetica" w:cs="Times New Roman"/>
                <w:sz w:val="28"/>
                <w:szCs w:val="28"/>
                <w:lang w:bidi="ar"/>
              </w:rPr>
            </w:pPr>
          </w:p>
        </w:tc>
        <w:tc>
          <w:tcPr>
            <w:tcW w:w="5595" w:type="dxa"/>
            <w:shd w:val="clear" w:color="auto" w:fill="FFFFFF"/>
          </w:tcPr>
          <w:p w14:paraId="4B88DBB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-Молодцы, ребята! Вы сегодня были очень активными, старались на уроке. Спасибо вам большое! Наш урок окончен.Берегите, цените свою семью! </w:t>
            </w:r>
          </w:p>
          <w:p w14:paraId="30009B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свидания!</w:t>
            </w:r>
          </w:p>
        </w:tc>
        <w:tc>
          <w:tcPr>
            <w:tcW w:w="3284" w:type="dxa"/>
            <w:shd w:val="clear" w:color="auto" w:fill="auto"/>
          </w:tcPr>
          <w:p w14:paraId="7797D68B">
            <w:pPr>
              <w:pStyle w:val="7"/>
              <w:spacing w:beforeAutospacing="0" w:after="45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p w14:paraId="0D6BC237">
            <w:pPr>
              <w:pStyle w:val="7"/>
              <w:spacing w:beforeAutospacing="0" w:after="450" w:afterAutospacing="0"/>
              <w:textAlignment w:val="baseline"/>
              <w:rPr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651" w:type="dxa"/>
            <w:shd w:val="clear" w:color="auto" w:fill="auto"/>
          </w:tcPr>
          <w:p w14:paraId="04C846D3">
            <w:pPr>
              <w:pStyle w:val="10"/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39" w:type="dxa"/>
            <w:shd w:val="clear" w:color="auto" w:fill="auto"/>
          </w:tcPr>
          <w:p w14:paraId="3D3BEF75">
            <w:pPr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  <w:lang w:val="ru-RU"/>
              </w:rPr>
            </w:pPr>
          </w:p>
        </w:tc>
      </w:tr>
    </w:tbl>
    <w:p w14:paraId="491257EF">
      <w:pPr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sectPr>
      <w:pgSz w:w="16838" w:h="11906" w:orient="landscape"/>
      <w:pgMar w:top="720" w:right="2718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InformaPro-Norm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29FE56"/>
    <w:multiLevelType w:val="singleLevel"/>
    <w:tmpl w:val="9C29FE56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E8AA20F5"/>
    <w:multiLevelType w:val="singleLevel"/>
    <w:tmpl w:val="E8AA20F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4519637"/>
    <w:multiLevelType w:val="singleLevel"/>
    <w:tmpl w:val="F451963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564AC39"/>
    <w:multiLevelType w:val="singleLevel"/>
    <w:tmpl w:val="F564AC39"/>
    <w:lvl w:ilvl="0" w:tentative="0">
      <w:start w:val="1"/>
      <w:numFmt w:val="decimal"/>
      <w:suff w:val="space"/>
      <w:lvlText w:val="%1)"/>
      <w:lvlJc w:val="left"/>
      <w:pPr>
        <w:ind w:left="-281"/>
      </w:pPr>
    </w:lvl>
  </w:abstractNum>
  <w:abstractNum w:abstractNumId="4">
    <w:nsid w:val="2A49CBCB"/>
    <w:multiLevelType w:val="singleLevel"/>
    <w:tmpl w:val="2A49CBCB"/>
    <w:lvl w:ilvl="0" w:tentative="0">
      <w:start w:val="5"/>
      <w:numFmt w:val="decimal"/>
      <w:suff w:val="space"/>
      <w:lvlText w:val="%1."/>
      <w:lvlJc w:val="left"/>
      <w:rPr>
        <w:rFonts w:hint="default"/>
        <w:b/>
        <w:bCs/>
        <w:color w:val="auto"/>
      </w:rPr>
    </w:lvl>
  </w:abstractNum>
  <w:abstractNum w:abstractNumId="5">
    <w:nsid w:val="52E8A4C9"/>
    <w:multiLevelType w:val="singleLevel"/>
    <w:tmpl w:val="52E8A4C9"/>
    <w:lvl w:ilvl="0" w:tentative="0">
      <w:start w:val="1"/>
      <w:numFmt w:val="decimal"/>
      <w:suff w:val="space"/>
      <w:lvlText w:val="%1)"/>
      <w:lvlJc w:val="left"/>
    </w:lvl>
  </w:abstractNum>
  <w:abstractNum w:abstractNumId="6">
    <w:nsid w:val="7B0DAD0F"/>
    <w:multiLevelType w:val="singleLevel"/>
    <w:tmpl w:val="7B0DAD0F"/>
    <w:lvl w:ilvl="0" w:tentative="0">
      <w:start w:val="6"/>
      <w:numFmt w:val="decimal"/>
      <w:suff w:val="space"/>
      <w:lvlText w:val="%1.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1">
    <w15:presenceInfo w15:providerId="None" w15:userId="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25"/>
    <w:rsid w:val="0002480F"/>
    <w:rsid w:val="00283325"/>
    <w:rsid w:val="00B20D9A"/>
    <w:rsid w:val="00FF13F6"/>
    <w:rsid w:val="017A2B60"/>
    <w:rsid w:val="01957E1E"/>
    <w:rsid w:val="01CC6B53"/>
    <w:rsid w:val="03546207"/>
    <w:rsid w:val="03AF0E49"/>
    <w:rsid w:val="04B5226C"/>
    <w:rsid w:val="04CC7C6B"/>
    <w:rsid w:val="057C3C5B"/>
    <w:rsid w:val="06BE3C9E"/>
    <w:rsid w:val="06D64B71"/>
    <w:rsid w:val="0825578F"/>
    <w:rsid w:val="084E56AE"/>
    <w:rsid w:val="08807182"/>
    <w:rsid w:val="08CC2E61"/>
    <w:rsid w:val="090D1EA8"/>
    <w:rsid w:val="09352E8C"/>
    <w:rsid w:val="09965645"/>
    <w:rsid w:val="09E92ED1"/>
    <w:rsid w:val="0A0414FD"/>
    <w:rsid w:val="0A883CD4"/>
    <w:rsid w:val="0BE33EE9"/>
    <w:rsid w:val="0C501A14"/>
    <w:rsid w:val="0DCC602F"/>
    <w:rsid w:val="0DCD3AB1"/>
    <w:rsid w:val="0E2A14A8"/>
    <w:rsid w:val="0EBF433E"/>
    <w:rsid w:val="0FA04CB1"/>
    <w:rsid w:val="0FEB18AD"/>
    <w:rsid w:val="10116269"/>
    <w:rsid w:val="105C75E2"/>
    <w:rsid w:val="10D208A6"/>
    <w:rsid w:val="11AC6CAD"/>
    <w:rsid w:val="122E2D61"/>
    <w:rsid w:val="12816EE9"/>
    <w:rsid w:val="12FB7764"/>
    <w:rsid w:val="131658CF"/>
    <w:rsid w:val="137846C0"/>
    <w:rsid w:val="14483822"/>
    <w:rsid w:val="14861FBB"/>
    <w:rsid w:val="15320784"/>
    <w:rsid w:val="158240E5"/>
    <w:rsid w:val="15992CEE"/>
    <w:rsid w:val="159E7205"/>
    <w:rsid w:val="15A10BAE"/>
    <w:rsid w:val="169C608F"/>
    <w:rsid w:val="174278B6"/>
    <w:rsid w:val="195337CF"/>
    <w:rsid w:val="1AA411C1"/>
    <w:rsid w:val="1AEE4AFD"/>
    <w:rsid w:val="1DD70678"/>
    <w:rsid w:val="1DF8703A"/>
    <w:rsid w:val="1E20277C"/>
    <w:rsid w:val="1E6659DE"/>
    <w:rsid w:val="1F0D12FC"/>
    <w:rsid w:val="20AE7496"/>
    <w:rsid w:val="20EA2C10"/>
    <w:rsid w:val="21640841"/>
    <w:rsid w:val="22E36B9B"/>
    <w:rsid w:val="23194226"/>
    <w:rsid w:val="24305262"/>
    <w:rsid w:val="24D456F9"/>
    <w:rsid w:val="24FC303A"/>
    <w:rsid w:val="24FD6A58"/>
    <w:rsid w:val="25413B2E"/>
    <w:rsid w:val="26060584"/>
    <w:rsid w:val="26A30465"/>
    <w:rsid w:val="26BD6F41"/>
    <w:rsid w:val="26E22B39"/>
    <w:rsid w:val="270E3D1E"/>
    <w:rsid w:val="2814296F"/>
    <w:rsid w:val="28307F59"/>
    <w:rsid w:val="297B1B90"/>
    <w:rsid w:val="2AA1167C"/>
    <w:rsid w:val="2AF72C19"/>
    <w:rsid w:val="2B33446E"/>
    <w:rsid w:val="2C852B16"/>
    <w:rsid w:val="2CC9360B"/>
    <w:rsid w:val="2F0F0C7F"/>
    <w:rsid w:val="2FFA4747"/>
    <w:rsid w:val="30C979CA"/>
    <w:rsid w:val="31514CF8"/>
    <w:rsid w:val="316B7457"/>
    <w:rsid w:val="32D4563A"/>
    <w:rsid w:val="32F01795"/>
    <w:rsid w:val="3323162E"/>
    <w:rsid w:val="334D3839"/>
    <w:rsid w:val="3482486C"/>
    <w:rsid w:val="34C74F66"/>
    <w:rsid w:val="352E5DA6"/>
    <w:rsid w:val="36D76328"/>
    <w:rsid w:val="36E8434B"/>
    <w:rsid w:val="37A068A1"/>
    <w:rsid w:val="38524954"/>
    <w:rsid w:val="388F481A"/>
    <w:rsid w:val="3A36340C"/>
    <w:rsid w:val="3A912D77"/>
    <w:rsid w:val="3ACC7DF8"/>
    <w:rsid w:val="3BED2ADE"/>
    <w:rsid w:val="3C7826C2"/>
    <w:rsid w:val="3CEF1407"/>
    <w:rsid w:val="3D6A222A"/>
    <w:rsid w:val="3DA86637"/>
    <w:rsid w:val="3E071ED4"/>
    <w:rsid w:val="3E630F69"/>
    <w:rsid w:val="40240F49"/>
    <w:rsid w:val="41C9127A"/>
    <w:rsid w:val="4309548A"/>
    <w:rsid w:val="434D4933"/>
    <w:rsid w:val="43D45A3B"/>
    <w:rsid w:val="445676AA"/>
    <w:rsid w:val="44797FD5"/>
    <w:rsid w:val="44C341C0"/>
    <w:rsid w:val="46E91D19"/>
    <w:rsid w:val="471E12F2"/>
    <w:rsid w:val="47202182"/>
    <w:rsid w:val="473F54B7"/>
    <w:rsid w:val="47B63534"/>
    <w:rsid w:val="49480447"/>
    <w:rsid w:val="494F7DD2"/>
    <w:rsid w:val="497F26CC"/>
    <w:rsid w:val="498E10E8"/>
    <w:rsid w:val="4A2555CA"/>
    <w:rsid w:val="4AE87EF3"/>
    <w:rsid w:val="4B35476F"/>
    <w:rsid w:val="4B391F38"/>
    <w:rsid w:val="4BB308C1"/>
    <w:rsid w:val="4BF7522C"/>
    <w:rsid w:val="4C047E88"/>
    <w:rsid w:val="4C6303C6"/>
    <w:rsid w:val="4CB726ED"/>
    <w:rsid w:val="4CF3344B"/>
    <w:rsid w:val="4D8B26C5"/>
    <w:rsid w:val="4DC67027"/>
    <w:rsid w:val="4E791D71"/>
    <w:rsid w:val="4E8A473A"/>
    <w:rsid w:val="52597DAA"/>
    <w:rsid w:val="528238AF"/>
    <w:rsid w:val="540F576E"/>
    <w:rsid w:val="54DB32AB"/>
    <w:rsid w:val="551C6015"/>
    <w:rsid w:val="56625664"/>
    <w:rsid w:val="56C53DBB"/>
    <w:rsid w:val="56C55FEB"/>
    <w:rsid w:val="56F65BBA"/>
    <w:rsid w:val="57A934F7"/>
    <w:rsid w:val="586A7C9A"/>
    <w:rsid w:val="59395196"/>
    <w:rsid w:val="59F861A7"/>
    <w:rsid w:val="5A6667DB"/>
    <w:rsid w:val="5A96608B"/>
    <w:rsid w:val="5BBD611B"/>
    <w:rsid w:val="5D60523F"/>
    <w:rsid w:val="5D6F66E3"/>
    <w:rsid w:val="5D8B61C7"/>
    <w:rsid w:val="5DC911A6"/>
    <w:rsid w:val="5E0B315A"/>
    <w:rsid w:val="5E515E4C"/>
    <w:rsid w:val="5E6B0BF4"/>
    <w:rsid w:val="5F9A70E8"/>
    <w:rsid w:val="5FF17AF7"/>
    <w:rsid w:val="60183B37"/>
    <w:rsid w:val="60EA448B"/>
    <w:rsid w:val="613470E4"/>
    <w:rsid w:val="61385890"/>
    <w:rsid w:val="617D305C"/>
    <w:rsid w:val="62146E17"/>
    <w:rsid w:val="62985804"/>
    <w:rsid w:val="62A97A89"/>
    <w:rsid w:val="633914DA"/>
    <w:rsid w:val="63937C6D"/>
    <w:rsid w:val="6442206F"/>
    <w:rsid w:val="65833F46"/>
    <w:rsid w:val="660E127B"/>
    <w:rsid w:val="66D53242"/>
    <w:rsid w:val="67375865"/>
    <w:rsid w:val="673A09E8"/>
    <w:rsid w:val="69A543F5"/>
    <w:rsid w:val="69B610FC"/>
    <w:rsid w:val="69F44464"/>
    <w:rsid w:val="6A2944DE"/>
    <w:rsid w:val="6A3F269F"/>
    <w:rsid w:val="6A7110E0"/>
    <w:rsid w:val="6AA37AE5"/>
    <w:rsid w:val="6ADB0EDF"/>
    <w:rsid w:val="6BD745FA"/>
    <w:rsid w:val="6BEE4D9F"/>
    <w:rsid w:val="6C992139"/>
    <w:rsid w:val="6CC41866"/>
    <w:rsid w:val="6D7F36B1"/>
    <w:rsid w:val="6E397722"/>
    <w:rsid w:val="6EC85559"/>
    <w:rsid w:val="6F2061F4"/>
    <w:rsid w:val="6F3C270D"/>
    <w:rsid w:val="6F9F33B0"/>
    <w:rsid w:val="70550C5B"/>
    <w:rsid w:val="71B61B1C"/>
    <w:rsid w:val="73887917"/>
    <w:rsid w:val="76EE1DF3"/>
    <w:rsid w:val="77356731"/>
    <w:rsid w:val="77522FF6"/>
    <w:rsid w:val="77963C8C"/>
    <w:rsid w:val="77CB04C2"/>
    <w:rsid w:val="79DA4CFA"/>
    <w:rsid w:val="7A49752C"/>
    <w:rsid w:val="7A893B99"/>
    <w:rsid w:val="7AA26D42"/>
    <w:rsid w:val="7AAE57D4"/>
    <w:rsid w:val="7DFB1EBB"/>
    <w:rsid w:val="7F1C5816"/>
    <w:rsid w:val="7F806956"/>
    <w:rsid w:val="7FFD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Balloon Text"/>
    <w:basedOn w:val="1"/>
    <w:link w:val="15"/>
    <w:qFormat/>
    <w:uiPriority w:val="0"/>
    <w:rPr>
      <w:rFonts w:ascii="Segoe UI" w:hAnsi="Segoe UI" w:cs="Segoe UI"/>
      <w:sz w:val="18"/>
      <w:szCs w:val="18"/>
    </w:rPr>
  </w:style>
  <w:style w:type="paragraph" w:styleId="7">
    <w:name w:val="Normal (Web)"/>
    <w:basedOn w:val="1"/>
    <w:link w:val="14"/>
    <w:qFormat/>
    <w:uiPriority w:val="0"/>
    <w:pPr>
      <w:spacing w:beforeAutospacing="1" w:afterAutospacing="1"/>
    </w:pPr>
    <w:rPr>
      <w:rFonts w:ascii="Times New Roman" w:hAnsi="Times New Roman" w:eastAsia="SimSun" w:cs="Times New Roman"/>
      <w:szCs w:val="24"/>
    </w:rPr>
  </w:style>
  <w:style w:type="table" w:styleId="8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link w:val="13"/>
    <w:qFormat/>
    <w:uiPriority w:val="1"/>
    <w:rPr>
      <w:rFonts w:ascii="Calibri" w:hAnsi="Calibri" w:eastAsia="Times New Roman" w:cs="Calibri"/>
      <w:sz w:val="22"/>
      <w:szCs w:val="22"/>
      <w:lang w:val="ru-RU" w:eastAsia="ru-RU" w:bidi="ar-SA"/>
    </w:rPr>
  </w:style>
  <w:style w:type="paragraph" w:styleId="10">
    <w:name w:val="List Paragraph"/>
    <w:basedOn w:val="1"/>
    <w:qFormat/>
    <w:uiPriority w:val="3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11">
    <w:name w:val="c20"/>
    <w:basedOn w:val="2"/>
    <w:qFormat/>
    <w:uiPriority w:val="0"/>
  </w:style>
  <w:style w:type="character" w:customStyle="1" w:styleId="12">
    <w:name w:val="c2"/>
    <w:basedOn w:val="2"/>
    <w:qFormat/>
    <w:uiPriority w:val="0"/>
  </w:style>
  <w:style w:type="character" w:customStyle="1" w:styleId="13">
    <w:name w:val="Без интервала Знак"/>
    <w:link w:val="9"/>
    <w:qFormat/>
    <w:uiPriority w:val="1"/>
    <w:rPr>
      <w:rFonts w:ascii="Calibri" w:hAnsi="Calibri" w:eastAsia="Times New Roman" w:cs="Calibri"/>
      <w:sz w:val="22"/>
      <w:szCs w:val="22"/>
      <w:lang w:val="ru-RU" w:eastAsia="ru-RU" w:bidi="ar-SA"/>
    </w:rPr>
  </w:style>
  <w:style w:type="character" w:customStyle="1" w:styleId="14">
    <w:name w:val="Обычный (веб) Знак"/>
    <w:link w:val="7"/>
    <w:qFormat/>
    <w:uiPriority w:val="0"/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customStyle="1" w:styleId="15">
    <w:name w:val="Текст выноски Знак"/>
    <w:basedOn w:val="2"/>
    <w:link w:val="6"/>
    <w:qFormat/>
    <w:uiPriority w:val="0"/>
    <w:rPr>
      <w:rFonts w:ascii="Segoe UI" w:hAnsi="Segoe UI" w:cs="Segoe UI" w:eastAsiaTheme="minorEastAsia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2229</Words>
  <Characters>12709</Characters>
  <Lines>105</Lines>
  <Paragraphs>29</Paragraphs>
  <TotalTime>4</TotalTime>
  <ScaleCrop>false</ScaleCrop>
  <LinksUpToDate>false</LinksUpToDate>
  <CharactersWithSpaces>14909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2024-09-06T13:10:00Z</dcterms:created>
  <dc:creator>1</dc:creator>
  <cp:lastModifiedBy>1</cp:lastModifiedBy>
  <dcterms:modified xsi:type="dcterms:W3CDTF">2024-11-15T06:57:11Z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3195D19554F4439FA28553495F5C1EAC_12</vt:lpwstr>
  </property>
</Properties>
</file>